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A03A" w14:textId="77777777" w:rsidR="00AF1624" w:rsidRDefault="00AF1624" w:rsidP="00BB3276">
      <w:pPr>
        <w:pStyle w:val="Heading2"/>
      </w:pPr>
      <w:bookmarkStart w:id="0" w:name="h.tcpq9xyig319" w:colFirst="0" w:colLast="0"/>
      <w:bookmarkEnd w:id="0"/>
      <w:r>
        <w:t>Description</w:t>
      </w:r>
    </w:p>
    <w:p w14:paraId="56CB431E" w14:textId="3D46B0F7" w:rsidR="00AF1624" w:rsidRPr="006F4E06" w:rsidRDefault="00EA1891" w:rsidP="006F4E06">
      <w:bookmarkStart w:id="1" w:name="h.lni6b56muj2y" w:colFirst="0" w:colLast="0"/>
      <w:bookmarkEnd w:id="1"/>
      <w:r>
        <w:t xml:space="preserve">This lesson is an integrated social studies and art lesson taught to kindergarten students. </w:t>
      </w:r>
      <w:r w:rsidR="00E5678A" w:rsidRPr="00E5678A">
        <w:t xml:space="preserve">This case analysis prompt will enable you to analyze student characteristics in an ATLAS case and </w:t>
      </w:r>
      <w:r w:rsidR="00B16A48">
        <w:t xml:space="preserve">understand </w:t>
      </w:r>
      <w:r w:rsidR="00E5678A" w:rsidRPr="00E5678A">
        <w:t>what they bring to the instructional experience</w:t>
      </w:r>
      <w:r w:rsidR="00AF1624" w:rsidRPr="006F4E06">
        <w:t>.</w:t>
      </w:r>
      <w:bookmarkStart w:id="2" w:name="h.qk3c6kow0nnn" w:colFirst="0" w:colLast="0"/>
      <w:bookmarkEnd w:id="2"/>
      <w:r>
        <w:t xml:space="preserve"> This case will also allow you to see how an accomplished teacher integrates the art into daily classroom instruction. </w:t>
      </w:r>
    </w:p>
    <w:p w14:paraId="4EDAB4FB" w14:textId="77777777" w:rsidR="00AF1624" w:rsidRDefault="00AF1624" w:rsidP="00BB3276">
      <w:pPr>
        <w:pStyle w:val="Heading2"/>
      </w:pPr>
      <w:bookmarkStart w:id="3" w:name="h.gy6eu186olo5" w:colFirst="0" w:colLast="0"/>
      <w:bookmarkEnd w:id="3"/>
      <w:r>
        <w:t>Directions</w:t>
      </w:r>
    </w:p>
    <w:p w14:paraId="375DEE48" w14:textId="3AD14E23" w:rsidR="00AF1624" w:rsidRPr="006F4E06" w:rsidRDefault="00AF1624" w:rsidP="0059623F">
      <w:pPr>
        <w:pStyle w:val="ListParagraph"/>
        <w:numPr>
          <w:ilvl w:val="0"/>
          <w:numId w:val="29"/>
        </w:numPr>
      </w:pPr>
      <w:bookmarkStart w:id="4" w:name="h.twmtoolz7r6e" w:colFirst="0" w:colLast="0"/>
      <w:bookmarkEnd w:id="4"/>
      <w:r w:rsidRPr="006F4E06">
        <w:t xml:space="preserve">Choose </w:t>
      </w:r>
      <w:r w:rsidR="00970B3D">
        <w:t>Case #50 in ATLAS-Learning About Pioneer Life Through History and Art</w:t>
      </w:r>
      <w:r w:rsidRPr="006F4E06">
        <w:t>.</w:t>
      </w:r>
    </w:p>
    <w:p w14:paraId="298B059E" w14:textId="38DCB3CF" w:rsidR="00AF1624" w:rsidRPr="006F4E06" w:rsidRDefault="00E5678A" w:rsidP="0059623F">
      <w:pPr>
        <w:pStyle w:val="ListParagraph"/>
        <w:numPr>
          <w:ilvl w:val="0"/>
          <w:numId w:val="29"/>
        </w:numPr>
      </w:pPr>
      <w:bookmarkStart w:id="5" w:name="h.ao9597iz6vm6" w:colFirst="0" w:colLast="0"/>
      <w:bookmarkEnd w:id="5"/>
      <w:r>
        <w:t>Read the teacher's written commentary</w:t>
      </w:r>
      <w:r w:rsidR="00EA1891">
        <w:t xml:space="preserve"> and view the videotape</w:t>
      </w:r>
      <w:r w:rsidR="00AF1624" w:rsidRPr="006F4E06">
        <w:t>.</w:t>
      </w:r>
      <w:r>
        <w:t xml:space="preserve"> </w:t>
      </w:r>
    </w:p>
    <w:p w14:paraId="5563407C" w14:textId="1C0EF203" w:rsidR="00AF1624" w:rsidRPr="006F4E06" w:rsidRDefault="00E5678A" w:rsidP="0059623F">
      <w:pPr>
        <w:pStyle w:val="ListParagraph"/>
        <w:numPr>
          <w:ilvl w:val="0"/>
          <w:numId w:val="29"/>
        </w:numPr>
      </w:pPr>
      <w:bookmarkStart w:id="6" w:name="h.n3tdr1ukse4k" w:colFirst="0" w:colLast="0"/>
      <w:bookmarkEnd w:id="6"/>
      <w:r w:rsidRPr="00E5678A">
        <w:t>Reflect on the following questions</w:t>
      </w:r>
      <w:r w:rsidR="00AF1624" w:rsidRPr="006F4E06">
        <w:t xml:space="preserve">. </w:t>
      </w:r>
    </w:p>
    <w:p w14:paraId="5BADB6D4" w14:textId="42339618" w:rsidR="00AF1624" w:rsidRDefault="006D71A0" w:rsidP="00AF1624">
      <w:pPr>
        <w:pStyle w:val="Normal2"/>
        <w:widowControl w:val="0"/>
        <w:pBdr>
          <w:between w:val="single" w:sz="8" w:space="1" w:color="808080" w:themeColor="background1" w:themeShade="80"/>
        </w:pBdr>
        <w:spacing w:after="0" w:line="276" w:lineRule="auto"/>
      </w:pPr>
      <w:r>
        <w:pict w14:anchorId="0B61A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pt" o:hrpct="0" o:hralign="center" o:hr="t">
            <v:imagedata r:id="rId8" o:title="Default Line"/>
          </v:shape>
        </w:pict>
      </w:r>
    </w:p>
    <w:p w14:paraId="6149D962" w14:textId="4CC33472" w:rsidR="005F2473" w:rsidRDefault="00E5678A" w:rsidP="00AE4C9A">
      <w:pPr>
        <w:pStyle w:val="Heading2"/>
      </w:pPr>
      <w:bookmarkStart w:id="7" w:name="h.3pqbpj9mq3eq" w:colFirst="0" w:colLast="0"/>
      <w:bookmarkStart w:id="8" w:name="h.30j0zll" w:colFirst="0" w:colLast="0"/>
      <w:bookmarkEnd w:id="7"/>
      <w:bookmarkEnd w:id="8"/>
      <w:r>
        <w:t>Questions</w:t>
      </w:r>
    </w:p>
    <w:p w14:paraId="711D11DD" w14:textId="77777777" w:rsidR="00E5678A" w:rsidRDefault="00E5678A" w:rsidP="00E5678A"/>
    <w:p w14:paraId="30E90EC8" w14:textId="241FDB32" w:rsidR="00E5678A" w:rsidRDefault="00E5678A" w:rsidP="00E5678A">
      <w:pPr>
        <w:pStyle w:val="NumberedList"/>
        <w:numPr>
          <w:ilvl w:val="0"/>
          <w:numId w:val="27"/>
        </w:numPr>
        <w:ind w:left="720"/>
      </w:pPr>
      <w:r>
        <w:t>What does the "</w:t>
      </w:r>
      <w:r w:rsidRPr="00E5678A">
        <w:t>Instructional Context</w:t>
      </w:r>
      <w:r>
        <w:t>" section from the teacher’s written commentary indicate about the students in the class?</w:t>
      </w:r>
    </w:p>
    <w:p w14:paraId="77E8D204" w14:textId="4149F99A" w:rsidR="00E5678A" w:rsidRDefault="00E5678A" w:rsidP="00E5678A">
      <w:pPr>
        <w:pStyle w:val="NumberedList"/>
        <w:numPr>
          <w:ilvl w:val="1"/>
          <w:numId w:val="27"/>
        </w:numPr>
        <w:ind w:left="1260"/>
      </w:pPr>
      <w:r>
        <w:t>Class type (grade level, self-contained, inclusion, departmentalized, multi-age, etc.)</w:t>
      </w:r>
      <w:ins w:id="9" w:author="Windows7" w:date="2016-03-01T10:38:00Z">
        <w:r w:rsidR="00113743">
          <w:t>.</w:t>
        </w:r>
      </w:ins>
    </w:p>
    <w:p w14:paraId="39CDC89B" w14:textId="77777777" w:rsidR="00E5678A" w:rsidRDefault="00E5678A" w:rsidP="00E5678A">
      <w:pPr>
        <w:pStyle w:val="NumberedList"/>
        <w:numPr>
          <w:ilvl w:val="1"/>
          <w:numId w:val="27"/>
        </w:numPr>
        <w:ind w:left="1260"/>
      </w:pPr>
      <w:r>
        <w:t xml:space="preserve">Number of students. </w:t>
      </w:r>
    </w:p>
    <w:p w14:paraId="2695C48B" w14:textId="77777777" w:rsidR="00E5678A" w:rsidRDefault="00E5678A" w:rsidP="00E5678A">
      <w:pPr>
        <w:pStyle w:val="NumberedList"/>
        <w:numPr>
          <w:ilvl w:val="1"/>
          <w:numId w:val="27"/>
        </w:numPr>
        <w:ind w:left="1260"/>
      </w:pPr>
      <w:r>
        <w:t xml:space="preserve">Distribution of student genders. </w:t>
      </w:r>
    </w:p>
    <w:p w14:paraId="5AA1C0FE" w14:textId="77777777" w:rsidR="00E5678A" w:rsidRDefault="00E5678A" w:rsidP="00E5678A">
      <w:pPr>
        <w:pStyle w:val="ListParagraph"/>
        <w:ind w:left="0"/>
      </w:pPr>
    </w:p>
    <w:p w14:paraId="40B851B5" w14:textId="77777777" w:rsidR="00E5678A" w:rsidRDefault="00E5678A" w:rsidP="00B16A48">
      <w:pPr>
        <w:pStyle w:val="ListParagraph"/>
        <w:spacing w:after="0"/>
        <w:ind w:left="0"/>
      </w:pPr>
    </w:p>
    <w:p w14:paraId="10DD73E5" w14:textId="77893AB7" w:rsidR="00970B3D" w:rsidRDefault="00EA1891" w:rsidP="00E5678A">
      <w:pPr>
        <w:pStyle w:val="NumberedList"/>
        <w:numPr>
          <w:ilvl w:val="0"/>
          <w:numId w:val="27"/>
        </w:numPr>
        <w:ind w:left="720"/>
      </w:pPr>
      <w:r>
        <w:t>What did the teacher identify as the social studies lesson objectives?</w:t>
      </w:r>
    </w:p>
    <w:p w14:paraId="69F02B6D" w14:textId="77777777" w:rsidR="00EA1891" w:rsidRDefault="00EA1891" w:rsidP="00EA1891">
      <w:pPr>
        <w:pStyle w:val="ListParagraph"/>
      </w:pPr>
    </w:p>
    <w:p w14:paraId="669E820D" w14:textId="27D33876" w:rsidR="00EA1891" w:rsidRDefault="00EA1891" w:rsidP="00E5678A">
      <w:pPr>
        <w:pStyle w:val="NumberedList"/>
        <w:numPr>
          <w:ilvl w:val="0"/>
          <w:numId w:val="27"/>
        </w:numPr>
        <w:ind w:left="720"/>
      </w:pPr>
      <w:r>
        <w:t>What were the art experiences the teacher integrated into her unit? Be specific and include all. Describe how the teacher integrated the art lessons to support and build a deep understanding of the social studies concepts she was teaching.</w:t>
      </w:r>
    </w:p>
    <w:p w14:paraId="7A05F847" w14:textId="77777777" w:rsidR="00EA1891" w:rsidRDefault="00EA1891" w:rsidP="00EA1891">
      <w:pPr>
        <w:pStyle w:val="ListParagraph"/>
      </w:pPr>
    </w:p>
    <w:p w14:paraId="6D29DCBC" w14:textId="16907015" w:rsidR="00EA1891" w:rsidRDefault="00EA1891" w:rsidP="00E5678A">
      <w:pPr>
        <w:pStyle w:val="NumberedList"/>
        <w:numPr>
          <w:ilvl w:val="0"/>
          <w:numId w:val="27"/>
        </w:numPr>
        <w:ind w:left="720"/>
      </w:pPr>
      <w:r>
        <w:t xml:space="preserve">How did the teacher justify what students learned? Be specific and use examples. </w:t>
      </w:r>
    </w:p>
    <w:p w14:paraId="056AE3B2" w14:textId="155DF79D" w:rsidR="00970B3D" w:rsidRDefault="00970B3D" w:rsidP="00970B3D">
      <w:pPr>
        <w:pStyle w:val="NumberedList"/>
        <w:numPr>
          <w:ilvl w:val="0"/>
          <w:numId w:val="0"/>
        </w:numPr>
      </w:pPr>
    </w:p>
    <w:p w14:paraId="50F0F669" w14:textId="313E8C14" w:rsidR="00970B3D" w:rsidRDefault="00970B3D" w:rsidP="00970B3D">
      <w:pPr>
        <w:pStyle w:val="NumberedList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4A155C" w14:paraId="78DD5694" w14:textId="77777777" w:rsidTr="004A155C">
        <w:tc>
          <w:tcPr>
            <w:tcW w:w="1870" w:type="dxa"/>
          </w:tcPr>
          <w:p w14:paraId="271EAF44" w14:textId="77777777" w:rsidR="004A155C" w:rsidRDefault="004A155C" w:rsidP="00E5678A"/>
        </w:tc>
        <w:tc>
          <w:tcPr>
            <w:tcW w:w="1870" w:type="dxa"/>
          </w:tcPr>
          <w:p w14:paraId="5F367F92" w14:textId="2381BE8C" w:rsidR="004A155C" w:rsidRDefault="00F43EDF" w:rsidP="00F43EDF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48C8E2E6" w14:textId="4377C15F" w:rsidR="004A155C" w:rsidRDefault="00F43EDF" w:rsidP="00F43EDF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5DB569BE" w14:textId="64424269" w:rsidR="004A155C" w:rsidRDefault="00F43EDF" w:rsidP="00F43EDF">
            <w:pPr>
              <w:jc w:val="center"/>
            </w:pPr>
            <w:r>
              <w:t>1</w:t>
            </w:r>
          </w:p>
        </w:tc>
        <w:tc>
          <w:tcPr>
            <w:tcW w:w="1870" w:type="dxa"/>
          </w:tcPr>
          <w:p w14:paraId="13A69636" w14:textId="5CFA9B5F" w:rsidR="004A155C" w:rsidRDefault="00F43EDF" w:rsidP="00F43EDF">
            <w:pPr>
              <w:jc w:val="center"/>
            </w:pPr>
            <w:r>
              <w:t>0</w:t>
            </w:r>
          </w:p>
        </w:tc>
      </w:tr>
      <w:tr w:rsidR="004A155C" w14:paraId="76237620" w14:textId="77777777" w:rsidTr="004A155C">
        <w:tc>
          <w:tcPr>
            <w:tcW w:w="1870" w:type="dxa"/>
          </w:tcPr>
          <w:p w14:paraId="5E4F581C" w14:textId="64AC63FF" w:rsidR="004A155C" w:rsidRDefault="004A155C" w:rsidP="004A155C">
            <w:bookmarkStart w:id="10" w:name="_Hlk56262293"/>
            <w:r>
              <w:t>1.Information from Instructional Context about the class and students in the class</w:t>
            </w:r>
          </w:p>
        </w:tc>
        <w:tc>
          <w:tcPr>
            <w:tcW w:w="1870" w:type="dxa"/>
          </w:tcPr>
          <w:p w14:paraId="24F41D30" w14:textId="4E9739E2" w:rsidR="004A155C" w:rsidRDefault="004A155C" w:rsidP="00E5678A">
            <w:r>
              <w:t xml:space="preserve">All information is included </w:t>
            </w:r>
          </w:p>
        </w:tc>
        <w:tc>
          <w:tcPr>
            <w:tcW w:w="1870" w:type="dxa"/>
          </w:tcPr>
          <w:p w14:paraId="44108D4F" w14:textId="5448D3BA" w:rsidR="004A155C" w:rsidRDefault="004A155C" w:rsidP="00E5678A">
            <w:r>
              <w:t xml:space="preserve">Most information is included </w:t>
            </w:r>
          </w:p>
        </w:tc>
        <w:tc>
          <w:tcPr>
            <w:tcW w:w="1870" w:type="dxa"/>
          </w:tcPr>
          <w:p w14:paraId="4A09E57E" w14:textId="48274392" w:rsidR="004A155C" w:rsidRDefault="004A155C" w:rsidP="00E5678A">
            <w:r>
              <w:t>Some information is included</w:t>
            </w:r>
          </w:p>
        </w:tc>
        <w:tc>
          <w:tcPr>
            <w:tcW w:w="1870" w:type="dxa"/>
          </w:tcPr>
          <w:p w14:paraId="78B5EBC9" w14:textId="2215BD32" w:rsidR="004A155C" w:rsidRDefault="004A155C" w:rsidP="00E5678A">
            <w:r>
              <w:t xml:space="preserve">No information is included </w:t>
            </w:r>
          </w:p>
        </w:tc>
      </w:tr>
      <w:bookmarkEnd w:id="10"/>
      <w:tr w:rsidR="004A155C" w14:paraId="6DBBB567" w14:textId="77777777" w:rsidTr="004A155C">
        <w:tc>
          <w:tcPr>
            <w:tcW w:w="1870" w:type="dxa"/>
          </w:tcPr>
          <w:p w14:paraId="4977B06C" w14:textId="2954E5E2" w:rsidR="004A155C" w:rsidRDefault="004A155C" w:rsidP="004A155C">
            <w:r>
              <w:t xml:space="preserve">2. </w:t>
            </w:r>
            <w:r>
              <w:t>Identified Learning Objectives</w:t>
            </w:r>
          </w:p>
        </w:tc>
        <w:tc>
          <w:tcPr>
            <w:tcW w:w="1870" w:type="dxa"/>
          </w:tcPr>
          <w:p w14:paraId="0FB7F063" w14:textId="1FDC8A1E" w:rsidR="004A155C" w:rsidRDefault="004A155C" w:rsidP="004A155C">
            <w:r>
              <w:t xml:space="preserve">All information is included </w:t>
            </w:r>
          </w:p>
        </w:tc>
        <w:tc>
          <w:tcPr>
            <w:tcW w:w="1870" w:type="dxa"/>
          </w:tcPr>
          <w:p w14:paraId="1E8DAE94" w14:textId="6AAB7065" w:rsidR="004A155C" w:rsidRDefault="004A155C" w:rsidP="004A155C">
            <w:r>
              <w:t xml:space="preserve">Most information is included </w:t>
            </w:r>
          </w:p>
        </w:tc>
        <w:tc>
          <w:tcPr>
            <w:tcW w:w="1870" w:type="dxa"/>
          </w:tcPr>
          <w:p w14:paraId="3C6F287A" w14:textId="4E03C82E" w:rsidR="004A155C" w:rsidRDefault="004A155C" w:rsidP="004A155C">
            <w:r>
              <w:t>Some information is included</w:t>
            </w:r>
          </w:p>
        </w:tc>
        <w:tc>
          <w:tcPr>
            <w:tcW w:w="1870" w:type="dxa"/>
          </w:tcPr>
          <w:p w14:paraId="0F709974" w14:textId="02235F5C" w:rsidR="004A155C" w:rsidRDefault="004A155C" w:rsidP="004A155C">
            <w:r>
              <w:t xml:space="preserve">No information is included </w:t>
            </w:r>
          </w:p>
        </w:tc>
      </w:tr>
      <w:tr w:rsidR="004A155C" w14:paraId="2C35EC8E" w14:textId="77777777" w:rsidTr="004A155C">
        <w:tc>
          <w:tcPr>
            <w:tcW w:w="1870" w:type="dxa"/>
          </w:tcPr>
          <w:p w14:paraId="1F78C368" w14:textId="6379F4D6" w:rsidR="004A155C" w:rsidRDefault="004A155C" w:rsidP="00E5678A">
            <w:r>
              <w:lastRenderedPageBreak/>
              <w:t>3.Art experiences w/description of how teacher integrated art lessons to support and build a deep understanding of the social studies concepts being taught</w:t>
            </w:r>
          </w:p>
        </w:tc>
        <w:tc>
          <w:tcPr>
            <w:tcW w:w="1870" w:type="dxa"/>
          </w:tcPr>
          <w:p w14:paraId="25B2484F" w14:textId="77777777" w:rsidR="004A155C" w:rsidRDefault="004A155C" w:rsidP="00E5678A">
            <w:r>
              <w:t>ALL of the art experiences are included in the response.</w:t>
            </w:r>
          </w:p>
          <w:p w14:paraId="0D2847C6" w14:textId="77777777" w:rsidR="004A155C" w:rsidRDefault="004A155C" w:rsidP="00E5678A"/>
          <w:p w14:paraId="1EC86139" w14:textId="77777777" w:rsidR="004A155C" w:rsidRDefault="004A155C" w:rsidP="00E5678A">
            <w:r>
              <w:t xml:space="preserve">A complete and specific description for each of the art experiences is provided that demonstrates </w:t>
            </w:r>
            <w:r w:rsidR="009D3B51">
              <w:t xml:space="preserve">pre-service teachers understanding. </w:t>
            </w:r>
          </w:p>
          <w:p w14:paraId="17D5D35D" w14:textId="77777777" w:rsidR="009D3B51" w:rsidRDefault="009D3B51" w:rsidP="00E5678A"/>
          <w:p w14:paraId="76ED23ED" w14:textId="1E99E22A" w:rsidR="009D3B51" w:rsidRDefault="009D3B51" w:rsidP="00E5678A">
            <w:r>
              <w:t xml:space="preserve">Examples are used to support descriptions. </w:t>
            </w:r>
          </w:p>
        </w:tc>
        <w:tc>
          <w:tcPr>
            <w:tcW w:w="1870" w:type="dxa"/>
          </w:tcPr>
          <w:p w14:paraId="23E5C800" w14:textId="77777777" w:rsidR="004A155C" w:rsidRDefault="009D3B51" w:rsidP="00E5678A">
            <w:r>
              <w:t xml:space="preserve">Most of the art experiences are included in the response. </w:t>
            </w:r>
          </w:p>
          <w:p w14:paraId="621772AC" w14:textId="77777777" w:rsidR="009D3B51" w:rsidRDefault="009D3B51" w:rsidP="00E5678A"/>
          <w:p w14:paraId="04294AAF" w14:textId="77777777" w:rsidR="009D3B51" w:rsidRDefault="009D3B51" w:rsidP="00E5678A">
            <w:r>
              <w:t xml:space="preserve">A description for the included art experiences is provided but lacks strong specificity or detail; some evidence of pre-service teachers understanding. </w:t>
            </w:r>
          </w:p>
          <w:p w14:paraId="3773601E" w14:textId="77777777" w:rsidR="009D3B51" w:rsidRDefault="009D3B51" w:rsidP="00E5678A"/>
          <w:p w14:paraId="02882F51" w14:textId="708F7BEF" w:rsidR="009D3B51" w:rsidRDefault="009D3B51" w:rsidP="00E5678A">
            <w:r>
              <w:t xml:space="preserve">Some use of examples are used to support descriptions. </w:t>
            </w:r>
          </w:p>
        </w:tc>
        <w:tc>
          <w:tcPr>
            <w:tcW w:w="1870" w:type="dxa"/>
          </w:tcPr>
          <w:p w14:paraId="4EB39960" w14:textId="77777777" w:rsidR="004A155C" w:rsidRDefault="009D3B51" w:rsidP="00E5678A">
            <w:r>
              <w:t xml:space="preserve">Some of the art experiences are included in the response. </w:t>
            </w:r>
          </w:p>
          <w:p w14:paraId="096E8556" w14:textId="77777777" w:rsidR="009D3B51" w:rsidRDefault="009D3B51" w:rsidP="00E5678A"/>
          <w:p w14:paraId="4DA04EDA" w14:textId="77777777" w:rsidR="009D3B51" w:rsidRDefault="009D3B51" w:rsidP="00E5678A">
            <w:r>
              <w:t xml:space="preserve">Descriptions for included art experiences are limited and lack strong specificity or detail; limited evidence of pre-service teachers understanding. </w:t>
            </w:r>
          </w:p>
          <w:p w14:paraId="3B35F507" w14:textId="77777777" w:rsidR="009D3B51" w:rsidRDefault="009D3B51" w:rsidP="00E5678A"/>
          <w:p w14:paraId="1D00727C" w14:textId="77777777" w:rsidR="009D3B51" w:rsidRDefault="009D3B51" w:rsidP="00E5678A"/>
          <w:p w14:paraId="3D8BDF69" w14:textId="6D8F6432" w:rsidR="009D3B51" w:rsidRDefault="009D3B51" w:rsidP="00E5678A">
            <w:r>
              <w:t xml:space="preserve">Limited use of examples are used to support descriptions. </w:t>
            </w:r>
          </w:p>
        </w:tc>
        <w:tc>
          <w:tcPr>
            <w:tcW w:w="1870" w:type="dxa"/>
          </w:tcPr>
          <w:p w14:paraId="3A06A6B3" w14:textId="2A664239" w:rsidR="004A155C" w:rsidRDefault="009D3B51" w:rsidP="00E5678A">
            <w:r>
              <w:t xml:space="preserve">None of the art experiences are included in the response. </w:t>
            </w:r>
          </w:p>
        </w:tc>
      </w:tr>
      <w:tr w:rsidR="004A155C" w14:paraId="41C78A6D" w14:textId="77777777" w:rsidTr="004A155C">
        <w:tc>
          <w:tcPr>
            <w:tcW w:w="1870" w:type="dxa"/>
          </w:tcPr>
          <w:p w14:paraId="2BC0E106" w14:textId="589C51DF" w:rsidR="004A155C" w:rsidRDefault="004A155C" w:rsidP="00E5678A">
            <w:r>
              <w:t xml:space="preserve">4.Teacher justification of student learning </w:t>
            </w:r>
          </w:p>
        </w:tc>
        <w:tc>
          <w:tcPr>
            <w:tcW w:w="1870" w:type="dxa"/>
          </w:tcPr>
          <w:p w14:paraId="3C554310" w14:textId="77777777" w:rsidR="004A155C" w:rsidRDefault="009D3B51" w:rsidP="00E5678A">
            <w:r>
              <w:t xml:space="preserve">Response is complete and specific and uses supporting examples </w:t>
            </w:r>
          </w:p>
          <w:p w14:paraId="01EB10EA" w14:textId="77777777" w:rsidR="009D3B51" w:rsidRDefault="009D3B51" w:rsidP="00E5678A"/>
          <w:p w14:paraId="21856A10" w14:textId="7C431E83" w:rsidR="009D3B51" w:rsidRDefault="009D3B51" w:rsidP="00E5678A">
            <w:r>
              <w:t>Response shows understanding in more than a rote way</w:t>
            </w:r>
          </w:p>
        </w:tc>
        <w:tc>
          <w:tcPr>
            <w:tcW w:w="1870" w:type="dxa"/>
          </w:tcPr>
          <w:p w14:paraId="1538F73A" w14:textId="77777777" w:rsidR="004A155C" w:rsidRDefault="009D3B51" w:rsidP="00E5678A">
            <w:r>
              <w:t>Response is mostly complete; may be specific and general with the use of some examples</w:t>
            </w:r>
          </w:p>
          <w:p w14:paraId="1FCE4FCB" w14:textId="77777777" w:rsidR="009D3B51" w:rsidRDefault="009D3B51" w:rsidP="00E5678A"/>
          <w:p w14:paraId="1642BB36" w14:textId="7C96E870" w:rsidR="009D3B51" w:rsidRDefault="009D3B51" w:rsidP="00E5678A">
            <w:r>
              <w:t xml:space="preserve">Response shows understanding in mostly rote ways </w:t>
            </w:r>
          </w:p>
        </w:tc>
        <w:tc>
          <w:tcPr>
            <w:tcW w:w="1870" w:type="dxa"/>
          </w:tcPr>
          <w:p w14:paraId="1914C077" w14:textId="4C931C16" w:rsidR="004A155C" w:rsidRDefault="009D3B51" w:rsidP="00E5678A">
            <w:r>
              <w:t xml:space="preserve">Response is incomplete, lacks specificity and examples </w:t>
            </w:r>
          </w:p>
        </w:tc>
        <w:tc>
          <w:tcPr>
            <w:tcW w:w="1870" w:type="dxa"/>
          </w:tcPr>
          <w:p w14:paraId="4C285166" w14:textId="139809C9" w:rsidR="004A155C" w:rsidRDefault="009D3B51" w:rsidP="00E5678A">
            <w:r>
              <w:t xml:space="preserve">The response does not include teacher justification of student learning </w:t>
            </w:r>
          </w:p>
        </w:tc>
      </w:tr>
    </w:tbl>
    <w:p w14:paraId="03434652" w14:textId="77777777" w:rsidR="00E5678A" w:rsidRPr="00E5678A" w:rsidRDefault="00E5678A" w:rsidP="00E5678A"/>
    <w:sectPr w:rsidR="00E5678A" w:rsidRPr="00E5678A" w:rsidSect="008C0BD7">
      <w:headerReference w:type="default" r:id="rId9"/>
      <w:footerReference w:type="default" r:id="rId10"/>
      <w:type w:val="continuous"/>
      <w:pgSz w:w="12240" w:h="15840"/>
      <w:pgMar w:top="1454" w:right="1530" w:bottom="835" w:left="135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1CD9C" w14:textId="77777777" w:rsidR="006D71A0" w:rsidRDefault="006D71A0" w:rsidP="00240884">
      <w:r>
        <w:separator/>
      </w:r>
    </w:p>
  </w:endnote>
  <w:endnote w:type="continuationSeparator" w:id="0">
    <w:p w14:paraId="2E75A08B" w14:textId="77777777" w:rsidR="006D71A0" w:rsidRDefault="006D71A0" w:rsidP="0024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C7EED" w14:textId="77777777" w:rsidR="00CA2693" w:rsidRDefault="00BB3276" w:rsidP="00E5678A">
    <w:pPr>
      <w:pStyle w:val="Normal1"/>
      <w:tabs>
        <w:tab w:val="center" w:pos="4680"/>
        <w:tab w:val="right" w:pos="9360"/>
      </w:tabs>
      <w:spacing w:after="120" w:line="240" w:lineRule="auto"/>
      <w:ind w:right="11"/>
      <w:jc w:val="both"/>
      <w:rPr>
        <w:rFonts w:ascii="Arial" w:hAnsi="Arial" w:cs="Arial"/>
        <w:color w:val="000000" w:themeColor="text1"/>
        <w:sz w:val="16"/>
        <w:szCs w:val="16"/>
      </w:rPr>
    </w:pPr>
    <w:r w:rsidRPr="00BB3276">
      <w:rPr>
        <w:rFonts w:ascii="Arial" w:hAnsi="Arial" w:cs="Arial"/>
        <w:color w:val="000000" w:themeColor="text1"/>
        <w:sz w:val="16"/>
        <w:szCs w:val="16"/>
      </w:rPr>
      <w:t>© 2016, National Board for Profession</w:t>
    </w:r>
    <w:r w:rsidR="008D2499">
      <w:rPr>
        <w:rFonts w:ascii="Arial" w:hAnsi="Arial" w:cs="Arial"/>
        <w:color w:val="000000" w:themeColor="text1"/>
        <w:sz w:val="16"/>
        <w:szCs w:val="16"/>
      </w:rPr>
      <w:t>al</w:t>
    </w:r>
    <w:r w:rsidRPr="00BB3276">
      <w:rPr>
        <w:rFonts w:ascii="Arial" w:hAnsi="Arial" w:cs="Arial"/>
        <w:color w:val="000000" w:themeColor="text1"/>
        <w:sz w:val="16"/>
        <w:szCs w:val="16"/>
      </w:rPr>
      <w:t xml:space="preserve"> Teaching Standa</w:t>
    </w:r>
    <w:r w:rsidR="00E13066">
      <w:rPr>
        <w:rFonts w:ascii="Arial" w:hAnsi="Arial" w:cs="Arial"/>
        <w:color w:val="000000" w:themeColor="text1"/>
        <w:sz w:val="16"/>
        <w:szCs w:val="16"/>
      </w:rPr>
      <w:t>rds.</w:t>
    </w:r>
    <w:r w:rsidR="000D1A53" w:rsidRPr="00BB3276">
      <w:rPr>
        <w:rFonts w:ascii="Arial" w:hAnsi="Arial" w:cs="Arial"/>
        <w:color w:val="000000" w:themeColor="text1"/>
        <w:sz w:val="16"/>
        <w:szCs w:val="16"/>
      </w:rPr>
      <w:t xml:space="preserve"> </w:t>
    </w:r>
  </w:p>
  <w:p w14:paraId="0357CF2C" w14:textId="2E5E3D0A" w:rsidR="00BB3276" w:rsidRPr="00E5678A" w:rsidRDefault="00BB3276" w:rsidP="00E5678A">
    <w:pPr>
      <w:pStyle w:val="Normal1"/>
      <w:tabs>
        <w:tab w:val="center" w:pos="4680"/>
        <w:tab w:val="right" w:pos="9360"/>
      </w:tabs>
      <w:spacing w:after="120" w:line="240" w:lineRule="auto"/>
      <w:ind w:right="11"/>
      <w:jc w:val="both"/>
      <w:rPr>
        <w:rFonts w:ascii="Arial" w:hAnsi="Arial" w:cs="Arial"/>
        <w:color w:val="000000" w:themeColor="text1"/>
        <w:sz w:val="16"/>
        <w:szCs w:val="16"/>
      </w:rPr>
    </w:pPr>
    <w:r w:rsidRPr="00BB3276">
      <w:rPr>
        <w:rFonts w:ascii="Arial" w:hAnsi="Arial" w:cs="Arial"/>
        <w:color w:val="000000" w:themeColor="text1"/>
        <w:sz w:val="16"/>
        <w:szCs w:val="16"/>
      </w:rPr>
      <w:t xml:space="preserve">ATLAS </w:t>
    </w:r>
    <w:r w:rsidR="00E5678A">
      <w:rPr>
        <w:rFonts w:ascii="Arial" w:hAnsi="Arial" w:cs="Arial"/>
        <w:color w:val="000000" w:themeColor="text1"/>
        <w:sz w:val="16"/>
        <w:szCs w:val="16"/>
      </w:rPr>
      <w:t>Case Analysis Prompt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7FCB7F" w14:textId="77777777" w:rsidR="006D71A0" w:rsidRDefault="006D71A0" w:rsidP="00240884">
      <w:r>
        <w:separator/>
      </w:r>
    </w:p>
  </w:footnote>
  <w:footnote w:type="continuationSeparator" w:id="0">
    <w:p w14:paraId="5673FEBC" w14:textId="77777777" w:rsidR="006D71A0" w:rsidRDefault="006D71A0" w:rsidP="00240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4FBB8" w14:textId="77777777" w:rsidR="00711C3D" w:rsidRDefault="00BB3276" w:rsidP="00711C3D">
    <w:pPr>
      <w:pStyle w:val="Header"/>
      <w:tabs>
        <w:tab w:val="clear" w:pos="4320"/>
        <w:tab w:val="clear" w:pos="8640"/>
        <w:tab w:val="center" w:pos="5040"/>
        <w:tab w:val="right" w:pos="10080"/>
      </w:tabs>
      <w:spacing w:after="0" w:line="240" w:lineRule="auto"/>
      <w:ind w:right="-1267"/>
      <w:jc w:val="right"/>
    </w:pPr>
    <w:r>
      <w:tab/>
    </w:r>
  </w:p>
  <w:p w14:paraId="07D397AE" w14:textId="55DC3D40" w:rsidR="008C0BD7" w:rsidRPr="00711C3D" w:rsidRDefault="00B16A48" w:rsidP="00711C3D">
    <w:pPr>
      <w:pStyle w:val="Header"/>
      <w:tabs>
        <w:tab w:val="clear" w:pos="4320"/>
        <w:tab w:val="clear" w:pos="8640"/>
        <w:tab w:val="center" w:pos="5040"/>
        <w:tab w:val="right" w:pos="10080"/>
      </w:tabs>
      <w:spacing w:after="0" w:line="240" w:lineRule="auto"/>
      <w:ind w:right="-1267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>Resource #27</w:t>
    </w:r>
  </w:p>
  <w:p w14:paraId="1B68B4E4" w14:textId="60A5602E" w:rsidR="00BB3276" w:rsidRDefault="00BB3276" w:rsidP="008C0BD7">
    <w:pPr>
      <w:pStyle w:val="Header"/>
      <w:tabs>
        <w:tab w:val="clear" w:pos="4320"/>
        <w:tab w:val="clear" w:pos="8640"/>
        <w:tab w:val="center" w:pos="5040"/>
        <w:tab w:val="right" w:pos="10080"/>
      </w:tabs>
      <w:spacing w:after="0" w:line="240" w:lineRule="auto"/>
    </w:pPr>
    <w:r>
      <w:tab/>
    </w:r>
    <w:r w:rsidR="008C0BD7" w:rsidRPr="008C0BD7">
      <w:rPr>
        <w:noProof/>
      </w:rPr>
      <w:drawing>
        <wp:inline distT="0" distB="0" distL="0" distR="0" wp14:anchorId="43679F39" wp14:editId="2135F8E9">
          <wp:extent cx="1838785" cy="493776"/>
          <wp:effectExtent l="0" t="0" r="0" b="1905"/>
          <wp:docPr id="13" name="image1.jpeg" descr="ATLAS Logo" title="ATL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38785" cy="493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EADB99" w14:textId="03915C8F" w:rsidR="008C0BD7" w:rsidRDefault="006D71A0" w:rsidP="00B16A48">
    <w:pPr>
      <w:pStyle w:val="Header"/>
      <w:tabs>
        <w:tab w:val="clear" w:pos="4320"/>
        <w:tab w:val="clear" w:pos="8640"/>
        <w:tab w:val="center" w:pos="5040"/>
        <w:tab w:val="right" w:pos="10080"/>
      </w:tabs>
      <w:spacing w:after="0" w:line="240" w:lineRule="auto"/>
      <w:ind w:left="-630" w:right="-720"/>
    </w:pPr>
    <w:r>
      <w:pict w14:anchorId="1C8309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67.85pt;height:1.5pt" o:hrpct="0" o:hralign="center" o:hr="t">
          <v:imagedata r:id="rId2" o:title="Default Lin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240F7"/>
    <w:multiLevelType w:val="multilevel"/>
    <w:tmpl w:val="E946A72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0B7251C"/>
    <w:multiLevelType w:val="hybridMultilevel"/>
    <w:tmpl w:val="9A6A53A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3A28"/>
    <w:multiLevelType w:val="hybridMultilevel"/>
    <w:tmpl w:val="9B604492"/>
    <w:lvl w:ilvl="0" w:tplc="61A0C104">
      <w:start w:val="1"/>
      <w:numFmt w:val="decimal"/>
      <w:lvlText w:val="%1."/>
      <w:lvlJc w:val="left"/>
      <w:pPr>
        <w:ind w:left="460" w:hanging="360"/>
        <w:jc w:val="left"/>
      </w:pPr>
      <w:rPr>
        <w:rFonts w:ascii="Calibri" w:eastAsia="Calibri" w:hAnsi="Calibri" w:hint="default"/>
        <w:sz w:val="23"/>
        <w:szCs w:val="23"/>
      </w:rPr>
    </w:lvl>
    <w:lvl w:ilvl="1" w:tplc="61A0C104">
      <w:start w:val="1"/>
      <w:numFmt w:val="decimal"/>
      <w:lvlText w:val="%2."/>
      <w:lvlJc w:val="left"/>
      <w:pPr>
        <w:ind w:left="820" w:hanging="360"/>
        <w:jc w:val="left"/>
      </w:pPr>
      <w:rPr>
        <w:rFonts w:ascii="Calibri" w:eastAsia="Calibri" w:hAnsi="Calibri" w:hint="default"/>
        <w:w w:val="46"/>
        <w:sz w:val="23"/>
        <w:szCs w:val="23"/>
      </w:rPr>
    </w:lvl>
    <w:lvl w:ilvl="2" w:tplc="5F825976">
      <w:start w:val="1"/>
      <w:numFmt w:val="bullet"/>
      <w:lvlText w:val="•"/>
      <w:lvlJc w:val="left"/>
      <w:pPr>
        <w:ind w:left="1731" w:hanging="360"/>
      </w:pPr>
      <w:rPr>
        <w:rFonts w:hint="default"/>
      </w:rPr>
    </w:lvl>
    <w:lvl w:ilvl="3" w:tplc="693CC3D2">
      <w:start w:val="1"/>
      <w:numFmt w:val="bullet"/>
      <w:lvlText w:val="•"/>
      <w:lvlJc w:val="left"/>
      <w:pPr>
        <w:ind w:left="2642" w:hanging="360"/>
      </w:pPr>
      <w:rPr>
        <w:rFonts w:hint="default"/>
      </w:rPr>
    </w:lvl>
    <w:lvl w:ilvl="4" w:tplc="D6C6F15C">
      <w:start w:val="1"/>
      <w:numFmt w:val="bullet"/>
      <w:lvlText w:val="•"/>
      <w:lvlJc w:val="left"/>
      <w:pPr>
        <w:ind w:left="3553" w:hanging="360"/>
      </w:pPr>
      <w:rPr>
        <w:rFonts w:hint="default"/>
      </w:rPr>
    </w:lvl>
    <w:lvl w:ilvl="5" w:tplc="D68EA236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6" w:tplc="898A0374">
      <w:start w:val="1"/>
      <w:numFmt w:val="bullet"/>
      <w:lvlText w:val="•"/>
      <w:lvlJc w:val="left"/>
      <w:pPr>
        <w:ind w:left="5375" w:hanging="360"/>
      </w:pPr>
      <w:rPr>
        <w:rFonts w:hint="default"/>
      </w:rPr>
    </w:lvl>
    <w:lvl w:ilvl="7" w:tplc="F3F8126E">
      <w:start w:val="1"/>
      <w:numFmt w:val="bullet"/>
      <w:lvlText w:val="•"/>
      <w:lvlJc w:val="left"/>
      <w:pPr>
        <w:ind w:left="6286" w:hanging="360"/>
      </w:pPr>
      <w:rPr>
        <w:rFonts w:hint="default"/>
      </w:rPr>
    </w:lvl>
    <w:lvl w:ilvl="8" w:tplc="7EC8467C">
      <w:start w:val="1"/>
      <w:numFmt w:val="bullet"/>
      <w:lvlText w:val="•"/>
      <w:lvlJc w:val="left"/>
      <w:pPr>
        <w:ind w:left="7197" w:hanging="360"/>
      </w:pPr>
      <w:rPr>
        <w:rFonts w:hint="default"/>
      </w:rPr>
    </w:lvl>
  </w:abstractNum>
  <w:abstractNum w:abstractNumId="3" w15:restartNumberingAfterBreak="0">
    <w:nsid w:val="15854DB0"/>
    <w:multiLevelType w:val="hybridMultilevel"/>
    <w:tmpl w:val="1F8A4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B0B68"/>
    <w:multiLevelType w:val="hybridMultilevel"/>
    <w:tmpl w:val="8D4C1B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95748A"/>
    <w:multiLevelType w:val="hybridMultilevel"/>
    <w:tmpl w:val="E0C0C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84F82"/>
    <w:multiLevelType w:val="hybridMultilevel"/>
    <w:tmpl w:val="02885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921BC"/>
    <w:multiLevelType w:val="multilevel"/>
    <w:tmpl w:val="BEE6F5D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 w15:restartNumberingAfterBreak="0">
    <w:nsid w:val="22BA6876"/>
    <w:multiLevelType w:val="hybridMultilevel"/>
    <w:tmpl w:val="84287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C168D"/>
    <w:multiLevelType w:val="hybridMultilevel"/>
    <w:tmpl w:val="6682E9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47C3B"/>
    <w:multiLevelType w:val="hybridMultilevel"/>
    <w:tmpl w:val="0262C206"/>
    <w:lvl w:ilvl="0" w:tplc="985C76A8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0" w:hanging="360"/>
      </w:pPr>
    </w:lvl>
    <w:lvl w:ilvl="2" w:tplc="0409001B" w:tentative="1">
      <w:start w:val="1"/>
      <w:numFmt w:val="lowerRoman"/>
      <w:lvlText w:val="%3."/>
      <w:lvlJc w:val="right"/>
      <w:pPr>
        <w:ind w:left="1790" w:hanging="180"/>
      </w:pPr>
    </w:lvl>
    <w:lvl w:ilvl="3" w:tplc="0409000F" w:tentative="1">
      <w:start w:val="1"/>
      <w:numFmt w:val="decimal"/>
      <w:lvlText w:val="%4."/>
      <w:lvlJc w:val="left"/>
      <w:pPr>
        <w:ind w:left="2510" w:hanging="360"/>
      </w:pPr>
    </w:lvl>
    <w:lvl w:ilvl="4" w:tplc="04090019" w:tentative="1">
      <w:start w:val="1"/>
      <w:numFmt w:val="lowerLetter"/>
      <w:lvlText w:val="%5."/>
      <w:lvlJc w:val="left"/>
      <w:pPr>
        <w:ind w:left="3230" w:hanging="360"/>
      </w:pPr>
    </w:lvl>
    <w:lvl w:ilvl="5" w:tplc="0409001B" w:tentative="1">
      <w:start w:val="1"/>
      <w:numFmt w:val="lowerRoman"/>
      <w:lvlText w:val="%6."/>
      <w:lvlJc w:val="right"/>
      <w:pPr>
        <w:ind w:left="3950" w:hanging="180"/>
      </w:pPr>
    </w:lvl>
    <w:lvl w:ilvl="6" w:tplc="0409000F" w:tentative="1">
      <w:start w:val="1"/>
      <w:numFmt w:val="decimal"/>
      <w:lvlText w:val="%7."/>
      <w:lvlJc w:val="left"/>
      <w:pPr>
        <w:ind w:left="4670" w:hanging="360"/>
      </w:pPr>
    </w:lvl>
    <w:lvl w:ilvl="7" w:tplc="04090019" w:tentative="1">
      <w:start w:val="1"/>
      <w:numFmt w:val="lowerLetter"/>
      <w:lvlText w:val="%8."/>
      <w:lvlJc w:val="left"/>
      <w:pPr>
        <w:ind w:left="5390" w:hanging="360"/>
      </w:pPr>
    </w:lvl>
    <w:lvl w:ilvl="8" w:tplc="040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1" w15:restartNumberingAfterBreak="0">
    <w:nsid w:val="24A509F1"/>
    <w:multiLevelType w:val="hybridMultilevel"/>
    <w:tmpl w:val="1DE64AB6"/>
    <w:lvl w:ilvl="0" w:tplc="61A0C104">
      <w:start w:val="1"/>
      <w:numFmt w:val="decimal"/>
      <w:lvlText w:val="%1."/>
      <w:lvlJc w:val="left"/>
      <w:pPr>
        <w:ind w:left="460" w:hanging="360"/>
        <w:jc w:val="left"/>
      </w:pPr>
      <w:rPr>
        <w:rFonts w:ascii="Calibri" w:eastAsia="Calibri" w:hAnsi="Calibri"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F7E7A"/>
    <w:multiLevelType w:val="hybridMultilevel"/>
    <w:tmpl w:val="D8CECFCC"/>
    <w:lvl w:ilvl="0" w:tplc="8F9A76D0">
      <w:start w:val="1"/>
      <w:numFmt w:val="decimal"/>
      <w:lvlText w:val="%1."/>
      <w:lvlJc w:val="left"/>
      <w:pPr>
        <w:ind w:left="11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D56C5D"/>
    <w:multiLevelType w:val="hybridMultilevel"/>
    <w:tmpl w:val="7062CFD0"/>
    <w:lvl w:ilvl="0" w:tplc="8F9A76D0">
      <w:start w:val="1"/>
      <w:numFmt w:val="decimal"/>
      <w:lvlText w:val="%1."/>
      <w:lvlJc w:val="left"/>
      <w:pPr>
        <w:ind w:left="8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4" w15:restartNumberingAfterBreak="0">
    <w:nsid w:val="364353DB"/>
    <w:multiLevelType w:val="hybridMultilevel"/>
    <w:tmpl w:val="1F100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76938"/>
    <w:multiLevelType w:val="hybridMultilevel"/>
    <w:tmpl w:val="B1EAD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51A3E"/>
    <w:multiLevelType w:val="multilevel"/>
    <w:tmpl w:val="E7E4CC56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3B143910"/>
    <w:multiLevelType w:val="multilevel"/>
    <w:tmpl w:val="9F5C214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8" w15:restartNumberingAfterBreak="0">
    <w:nsid w:val="438F09D7"/>
    <w:multiLevelType w:val="hybridMultilevel"/>
    <w:tmpl w:val="4BDE0518"/>
    <w:lvl w:ilvl="0" w:tplc="8F9A76D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9" w15:restartNumberingAfterBreak="0">
    <w:nsid w:val="4A9A3756"/>
    <w:multiLevelType w:val="hybridMultilevel"/>
    <w:tmpl w:val="93803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E3738"/>
    <w:multiLevelType w:val="hybridMultilevel"/>
    <w:tmpl w:val="1F1CF1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D563E8"/>
    <w:multiLevelType w:val="multilevel"/>
    <w:tmpl w:val="0DF6FA34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2" w15:restartNumberingAfterBreak="0">
    <w:nsid w:val="694A03AD"/>
    <w:multiLevelType w:val="hybridMultilevel"/>
    <w:tmpl w:val="3C6E9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96B36"/>
    <w:multiLevelType w:val="hybridMultilevel"/>
    <w:tmpl w:val="44BC4E1C"/>
    <w:lvl w:ilvl="0" w:tplc="C47EBA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C6C2B"/>
    <w:multiLevelType w:val="hybridMultilevel"/>
    <w:tmpl w:val="EE3C1D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25D191F"/>
    <w:multiLevelType w:val="multilevel"/>
    <w:tmpl w:val="120A8376"/>
    <w:lvl w:ilvl="0">
      <w:start w:val="1"/>
      <w:numFmt w:val="decimal"/>
      <w:pStyle w:val="NumberedList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79657106"/>
    <w:multiLevelType w:val="hybridMultilevel"/>
    <w:tmpl w:val="93803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91CAA"/>
    <w:multiLevelType w:val="hybridMultilevel"/>
    <w:tmpl w:val="7062CFD0"/>
    <w:lvl w:ilvl="0" w:tplc="8F9A76D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E055786"/>
    <w:multiLevelType w:val="hybridMultilevel"/>
    <w:tmpl w:val="11A8C5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5"/>
  </w:num>
  <w:num w:numId="5">
    <w:abstractNumId w:val="8"/>
  </w:num>
  <w:num w:numId="6">
    <w:abstractNumId w:val="14"/>
  </w:num>
  <w:num w:numId="7">
    <w:abstractNumId w:val="19"/>
  </w:num>
  <w:num w:numId="8">
    <w:abstractNumId w:val="17"/>
  </w:num>
  <w:num w:numId="9">
    <w:abstractNumId w:val="26"/>
  </w:num>
  <w:num w:numId="10">
    <w:abstractNumId w:val="3"/>
  </w:num>
  <w:num w:numId="11">
    <w:abstractNumId w:val="21"/>
  </w:num>
  <w:num w:numId="12">
    <w:abstractNumId w:val="1"/>
  </w:num>
  <w:num w:numId="13">
    <w:abstractNumId w:val="0"/>
  </w:num>
  <w:num w:numId="14">
    <w:abstractNumId w:val="6"/>
  </w:num>
  <w:num w:numId="15">
    <w:abstractNumId w:val="27"/>
  </w:num>
  <w:num w:numId="16">
    <w:abstractNumId w:val="13"/>
  </w:num>
  <w:num w:numId="17">
    <w:abstractNumId w:val="18"/>
  </w:num>
  <w:num w:numId="18">
    <w:abstractNumId w:val="12"/>
  </w:num>
  <w:num w:numId="19">
    <w:abstractNumId w:val="9"/>
  </w:num>
  <w:num w:numId="20">
    <w:abstractNumId w:val="7"/>
  </w:num>
  <w:num w:numId="21">
    <w:abstractNumId w:val="23"/>
  </w:num>
  <w:num w:numId="22">
    <w:abstractNumId w:val="24"/>
  </w:num>
  <w:num w:numId="23">
    <w:abstractNumId w:val="20"/>
  </w:num>
  <w:num w:numId="24">
    <w:abstractNumId w:val="25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4"/>
  </w:num>
  <w:num w:numId="28">
    <w:abstractNumId w:val="28"/>
  </w:num>
  <w:num w:numId="29">
    <w:abstractNumId w:val="15"/>
  </w:num>
  <w:num w:numId="30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indows7">
    <w15:presenceInfo w15:providerId="None" w15:userId="Windows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bQwMzE1NrQwNrcwtzRQ0lEKTi0uzszPAykwrAUAjQlqOCwAAAA="/>
  </w:docVars>
  <w:rsids>
    <w:rsidRoot w:val="007418C7"/>
    <w:rsid w:val="00043975"/>
    <w:rsid w:val="0005214C"/>
    <w:rsid w:val="00056E10"/>
    <w:rsid w:val="000D1A53"/>
    <w:rsid w:val="000D7007"/>
    <w:rsid w:val="000E78ED"/>
    <w:rsid w:val="00113743"/>
    <w:rsid w:val="00183408"/>
    <w:rsid w:val="001A008B"/>
    <w:rsid w:val="002101F9"/>
    <w:rsid w:val="00240884"/>
    <w:rsid w:val="00264016"/>
    <w:rsid w:val="002B34AF"/>
    <w:rsid w:val="003150CB"/>
    <w:rsid w:val="00320585"/>
    <w:rsid w:val="00390713"/>
    <w:rsid w:val="003A024B"/>
    <w:rsid w:val="003A2A6D"/>
    <w:rsid w:val="003B082D"/>
    <w:rsid w:val="003D47B2"/>
    <w:rsid w:val="003E2129"/>
    <w:rsid w:val="00441979"/>
    <w:rsid w:val="004542AB"/>
    <w:rsid w:val="004A155C"/>
    <w:rsid w:val="004D05B2"/>
    <w:rsid w:val="004E0153"/>
    <w:rsid w:val="00504CD8"/>
    <w:rsid w:val="005434A8"/>
    <w:rsid w:val="00584918"/>
    <w:rsid w:val="0059623F"/>
    <w:rsid w:val="005E6660"/>
    <w:rsid w:val="005F2473"/>
    <w:rsid w:val="00606199"/>
    <w:rsid w:val="00675515"/>
    <w:rsid w:val="00682F08"/>
    <w:rsid w:val="006D71A0"/>
    <w:rsid w:val="006E19FF"/>
    <w:rsid w:val="006F4E06"/>
    <w:rsid w:val="00711C3D"/>
    <w:rsid w:val="00721209"/>
    <w:rsid w:val="007418C7"/>
    <w:rsid w:val="007B304D"/>
    <w:rsid w:val="00800871"/>
    <w:rsid w:val="00810CB0"/>
    <w:rsid w:val="00825AA5"/>
    <w:rsid w:val="00825BA0"/>
    <w:rsid w:val="008C0BD7"/>
    <w:rsid w:val="008C6318"/>
    <w:rsid w:val="008D2499"/>
    <w:rsid w:val="009345C0"/>
    <w:rsid w:val="00970B3D"/>
    <w:rsid w:val="009A7115"/>
    <w:rsid w:val="009C6064"/>
    <w:rsid w:val="009D3B51"/>
    <w:rsid w:val="00A27654"/>
    <w:rsid w:val="00A41BF1"/>
    <w:rsid w:val="00A42A1D"/>
    <w:rsid w:val="00A43F20"/>
    <w:rsid w:val="00A5119D"/>
    <w:rsid w:val="00A82A6E"/>
    <w:rsid w:val="00A96E80"/>
    <w:rsid w:val="00AE4C9A"/>
    <w:rsid w:val="00AF1624"/>
    <w:rsid w:val="00AF57C2"/>
    <w:rsid w:val="00B16A48"/>
    <w:rsid w:val="00BB3276"/>
    <w:rsid w:val="00BD7CEA"/>
    <w:rsid w:val="00BF7F87"/>
    <w:rsid w:val="00C37BC5"/>
    <w:rsid w:val="00C773CA"/>
    <w:rsid w:val="00CA2693"/>
    <w:rsid w:val="00CC4DFB"/>
    <w:rsid w:val="00CD3353"/>
    <w:rsid w:val="00D3332D"/>
    <w:rsid w:val="00D65C11"/>
    <w:rsid w:val="00D81ABD"/>
    <w:rsid w:val="00D92578"/>
    <w:rsid w:val="00DA557E"/>
    <w:rsid w:val="00DB4309"/>
    <w:rsid w:val="00DD47F8"/>
    <w:rsid w:val="00DE7987"/>
    <w:rsid w:val="00E13066"/>
    <w:rsid w:val="00E31777"/>
    <w:rsid w:val="00E5678A"/>
    <w:rsid w:val="00E75D5B"/>
    <w:rsid w:val="00EA1891"/>
    <w:rsid w:val="00F050A3"/>
    <w:rsid w:val="00F05D8A"/>
    <w:rsid w:val="00F43EDF"/>
    <w:rsid w:val="00F915C2"/>
    <w:rsid w:val="00FC4240"/>
    <w:rsid w:val="00FE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65CEA4"/>
  <w15:docId w15:val="{3B6AC92B-CB5C-47F0-A2F5-9F33CDC8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4AF"/>
    <w:pPr>
      <w:spacing w:after="160" w:line="259" w:lineRule="auto"/>
    </w:pPr>
    <w:rPr>
      <w:rFonts w:ascii="Arial" w:eastAsia="Calibri" w:hAnsi="Arial" w:cs="Calibri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3276"/>
    <w:pPr>
      <w:spacing w:before="240" w:after="240"/>
      <w:contextualSpacing/>
      <w:outlineLvl w:val="0"/>
    </w:pPr>
    <w:rPr>
      <w:b/>
      <w:spacing w:val="5"/>
      <w:sz w:val="36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3066"/>
    <w:pPr>
      <w:spacing w:before="240" w:after="0" w:line="240" w:lineRule="auto"/>
      <w:outlineLvl w:val="1"/>
    </w:pPr>
    <w:rPr>
      <w:b/>
      <w:bCs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34AF"/>
    <w:pPr>
      <w:spacing w:before="200" w:after="0" w:line="271" w:lineRule="auto"/>
      <w:ind w:left="288"/>
      <w:outlineLvl w:val="2"/>
    </w:pPr>
    <w:rPr>
      <w:b/>
      <w:i/>
      <w:iCs/>
      <w:spacing w:val="5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6064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6064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6064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6064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6064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6064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B34AF"/>
    <w:pPr>
      <w:ind w:left="820" w:hanging="360"/>
    </w:pPr>
    <w:rPr>
      <w:szCs w:val="23"/>
    </w:rPr>
  </w:style>
  <w:style w:type="paragraph" w:styleId="ListParagraph">
    <w:name w:val="List Paragraph"/>
    <w:basedOn w:val="Normal"/>
    <w:uiPriority w:val="34"/>
    <w:qFormat/>
    <w:rsid w:val="009C6064"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paragraph" w:styleId="BalloonText">
    <w:name w:val="Balloon Text"/>
    <w:basedOn w:val="Normal"/>
    <w:link w:val="BalloonTextChar"/>
    <w:uiPriority w:val="99"/>
    <w:semiHidden/>
    <w:unhideWhenUsed/>
    <w:rsid w:val="002408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88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408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884"/>
  </w:style>
  <w:style w:type="paragraph" w:styleId="Footer">
    <w:name w:val="footer"/>
    <w:basedOn w:val="Normal"/>
    <w:link w:val="FooterChar"/>
    <w:uiPriority w:val="99"/>
    <w:unhideWhenUsed/>
    <w:rsid w:val="002408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884"/>
  </w:style>
  <w:style w:type="paragraph" w:customStyle="1" w:styleId="Normal1">
    <w:name w:val="Normal1"/>
    <w:rsid w:val="00240884"/>
  </w:style>
  <w:style w:type="character" w:customStyle="1" w:styleId="Heading1Char">
    <w:name w:val="Heading 1 Char"/>
    <w:basedOn w:val="DefaultParagraphFont"/>
    <w:link w:val="Heading1"/>
    <w:uiPriority w:val="9"/>
    <w:rsid w:val="00BB3276"/>
    <w:rPr>
      <w:rFonts w:ascii="Arial" w:eastAsia="Calibri" w:hAnsi="Arial" w:cs="Calibri"/>
      <w:b/>
      <w:color w:val="000000"/>
      <w:spacing w:val="5"/>
      <w:sz w:val="36"/>
      <w:szCs w:val="40"/>
    </w:rPr>
  </w:style>
  <w:style w:type="paragraph" w:styleId="Title">
    <w:name w:val="Title"/>
    <w:basedOn w:val="Normal"/>
    <w:next w:val="Normal"/>
    <w:link w:val="TitleChar"/>
    <w:uiPriority w:val="10"/>
    <w:qFormat/>
    <w:rsid w:val="009C606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6064"/>
    <w:rPr>
      <w:smallCaps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E13066"/>
    <w:rPr>
      <w:rFonts w:ascii="Arial" w:eastAsia="Calibri" w:hAnsi="Arial" w:cs="Calibri"/>
      <w:b/>
      <w:bCs/>
      <w:color w:val="000000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B34AF"/>
    <w:rPr>
      <w:rFonts w:ascii="Arial" w:eastAsia="Calibri" w:hAnsi="Arial" w:cs="Calibri"/>
      <w:b/>
      <w:i/>
      <w:iCs/>
      <w:color w:val="000000"/>
      <w:spacing w:val="5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6064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6064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606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606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6064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6064"/>
    <w:rPr>
      <w:b/>
      <w:bCs/>
      <w:i/>
      <w:iCs/>
      <w:color w:val="7F7F7F" w:themeColor="text1" w:themeTint="8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rsid w:val="009C6064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6064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6064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606199"/>
    <w:rPr>
      <w:rFonts w:ascii="Arial" w:hAnsi="Arial"/>
      <w:b/>
      <w:bCs/>
    </w:rPr>
  </w:style>
  <w:style w:type="character" w:styleId="Emphasis">
    <w:name w:val="Emphasis"/>
    <w:uiPriority w:val="20"/>
    <w:qFormat/>
    <w:rsid w:val="001A008B"/>
    <w:rPr>
      <w:rFonts w:ascii="Arial" w:hAnsi="Arial" w:cs="Arial"/>
      <w:b/>
      <w:i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9C606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C6064"/>
  </w:style>
  <w:style w:type="paragraph" w:styleId="Quote">
    <w:name w:val="Quote"/>
    <w:basedOn w:val="Normal"/>
    <w:next w:val="Normal"/>
    <w:link w:val="QuoteChar"/>
    <w:uiPriority w:val="29"/>
    <w:qFormat/>
    <w:rsid w:val="009C6064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C606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606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6064"/>
    <w:rPr>
      <w:i/>
      <w:iCs/>
    </w:rPr>
  </w:style>
  <w:style w:type="character" w:styleId="SubtleEmphasis">
    <w:name w:val="Subtle Emphasis"/>
    <w:uiPriority w:val="19"/>
    <w:qFormat/>
    <w:rsid w:val="00606199"/>
    <w:rPr>
      <w:rFonts w:ascii="Arial" w:hAnsi="Arial"/>
      <w:b w:val="0"/>
      <w:i/>
      <w:iCs/>
    </w:rPr>
  </w:style>
  <w:style w:type="character" w:styleId="IntenseEmphasis">
    <w:name w:val="Intense Emphasis"/>
    <w:uiPriority w:val="21"/>
    <w:qFormat/>
    <w:rsid w:val="00606199"/>
    <w:rPr>
      <w:rFonts w:ascii="Arial" w:hAnsi="Arial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C6064"/>
    <w:rPr>
      <w:smallCaps/>
    </w:rPr>
  </w:style>
  <w:style w:type="character" w:styleId="IntenseReference">
    <w:name w:val="Intense Reference"/>
    <w:uiPriority w:val="32"/>
    <w:qFormat/>
    <w:rsid w:val="009C6064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9C606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6064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A5119D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E0153"/>
  </w:style>
  <w:style w:type="character" w:styleId="FollowedHyperlink">
    <w:name w:val="FollowedHyperlink"/>
    <w:basedOn w:val="DefaultParagraphFont"/>
    <w:uiPriority w:val="99"/>
    <w:semiHidden/>
    <w:unhideWhenUsed/>
    <w:rsid w:val="00C773CA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773CA"/>
    <w:pPr>
      <w:spacing w:before="120" w:after="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773CA"/>
    <w:pPr>
      <w:spacing w:after="0"/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unhideWhenUsed/>
    <w:rsid w:val="00C773CA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C773CA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773CA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773CA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773CA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773CA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773CA"/>
    <w:pPr>
      <w:spacing w:after="0"/>
      <w:ind w:left="1760"/>
    </w:pPr>
    <w:rPr>
      <w:rFonts w:asciiTheme="minorHAnsi" w:hAnsi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05D8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D8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D8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D8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D8A"/>
    <w:rPr>
      <w:b/>
      <w:bCs/>
      <w:sz w:val="20"/>
      <w:szCs w:val="20"/>
    </w:rPr>
  </w:style>
  <w:style w:type="paragraph" w:customStyle="1" w:styleId="Normal2">
    <w:name w:val="Normal2"/>
    <w:rsid w:val="00AF1624"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customStyle="1" w:styleId="NumberedList">
    <w:name w:val="Numbered List"/>
    <w:basedOn w:val="Normal2"/>
    <w:autoRedefine/>
    <w:qFormat/>
    <w:rsid w:val="006F4E06"/>
    <w:pPr>
      <w:widowControl w:val="0"/>
      <w:numPr>
        <w:numId w:val="24"/>
      </w:numPr>
      <w:spacing w:after="0" w:line="240" w:lineRule="auto"/>
      <w:contextualSpacing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4A1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7CF223-0883-45D6-9EB0-2A6FEA50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Understanding Student Characteristics</vt:lpstr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Student Characteristics</dc:title>
  <dc:subject>ATLAS Case Resource</dc:subject>
  <dc:creator>NBPTS</dc:creator>
  <cp:lastModifiedBy>Jim Barnes</cp:lastModifiedBy>
  <cp:revision>2</cp:revision>
  <cp:lastPrinted>2016-02-08T15:18:00Z</cp:lastPrinted>
  <dcterms:created xsi:type="dcterms:W3CDTF">2020-11-14T22:30:00Z</dcterms:created>
  <dcterms:modified xsi:type="dcterms:W3CDTF">2020-11-14T22:30:00Z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2015-04-09T00:00:00Z</vt:filetime>
  </property>
  <property fmtid="{D5CDD505-2E9C-101B-9397-08002B2CF9AE}" pid="3" name="LastSaved">
    <vt:filetime>2015-10-08T00:00:00Z</vt:filetime>
  </property>
</Properties>
</file>