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7E3267" w14:textId="77777777" w:rsidR="000A324E" w:rsidRPr="00FE294F" w:rsidRDefault="00C01C99" w:rsidP="000A324E">
      <w:pPr>
        <w:spacing w:after="60"/>
        <w:jc w:val="center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 xml:space="preserve">Interpretation and </w:t>
      </w:r>
      <w:r w:rsidR="000A324E" w:rsidRPr="00FE294F">
        <w:rPr>
          <w:rFonts w:ascii="Arial" w:hAnsi="Arial" w:cs="Arial"/>
          <w:b/>
          <w:sz w:val="28"/>
          <w:szCs w:val="24"/>
        </w:rPr>
        <w:t xml:space="preserve">Analysis </w:t>
      </w:r>
      <w:r w:rsidR="000A324E">
        <w:rPr>
          <w:rFonts w:ascii="Arial" w:hAnsi="Arial" w:cs="Arial"/>
          <w:b/>
          <w:sz w:val="28"/>
          <w:szCs w:val="24"/>
        </w:rPr>
        <w:t>Assessment</w:t>
      </w:r>
    </w:p>
    <w:p w14:paraId="3A606DA3" w14:textId="77777777" w:rsidR="000A324E" w:rsidRPr="00D005D1" w:rsidRDefault="000A324E" w:rsidP="000A324E">
      <w:pPr>
        <w:spacing w:after="60"/>
        <w:jc w:val="center"/>
        <w:rPr>
          <w:rFonts w:ascii="Arial" w:hAnsi="Arial" w:cs="Arial"/>
          <w:sz w:val="24"/>
          <w:szCs w:val="24"/>
        </w:rPr>
      </w:pPr>
      <w:r w:rsidRPr="009720E6">
        <w:rPr>
          <w:rFonts w:ascii="Arial" w:hAnsi="Arial" w:cs="Arial"/>
          <w:sz w:val="24"/>
          <w:szCs w:val="24"/>
        </w:rPr>
        <w:t>Learning Outcome: Students will be able to identify and solve problems.</w:t>
      </w:r>
    </w:p>
    <w:p w14:paraId="205AE65A" w14:textId="77777777" w:rsidR="000A324E" w:rsidRPr="00FE294F" w:rsidRDefault="000A324E" w:rsidP="000A324E">
      <w:pPr>
        <w:rPr>
          <w:rFonts w:ascii="Arial" w:hAnsi="Arial" w:cs="Arial"/>
          <w:b/>
          <w:sz w:val="24"/>
          <w:szCs w:val="24"/>
        </w:rPr>
      </w:pPr>
    </w:p>
    <w:tbl>
      <w:tblPr>
        <w:tblW w:w="13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8"/>
        <w:gridCol w:w="2620"/>
        <w:gridCol w:w="2700"/>
        <w:gridCol w:w="2610"/>
        <w:gridCol w:w="2340"/>
        <w:gridCol w:w="901"/>
      </w:tblGrid>
      <w:tr w:rsidR="00DA449E" w:rsidRPr="00FE294F" w14:paraId="72AD9E18" w14:textId="77777777" w:rsidTr="00E67B11">
        <w:trPr>
          <w:trHeight w:val="135"/>
        </w:trPr>
        <w:tc>
          <w:tcPr>
            <w:tcW w:w="0" w:type="auto"/>
            <w:vMerge w:val="restart"/>
          </w:tcPr>
          <w:p w14:paraId="5A43BFE5" w14:textId="77777777" w:rsidR="000A324E" w:rsidRPr="00FE294F" w:rsidRDefault="000A324E" w:rsidP="00A45AFF">
            <w:pPr>
              <w:spacing w:before="60" w:after="6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20" w:type="dxa"/>
          </w:tcPr>
          <w:p w14:paraId="74258CAE" w14:textId="77777777" w:rsidR="000A324E" w:rsidRPr="004B7A1F" w:rsidRDefault="000A324E" w:rsidP="00A45AFF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268C4">
              <w:rPr>
                <w:rFonts w:ascii="Arial" w:hAnsi="Arial" w:cs="Arial"/>
                <w:b/>
                <w:sz w:val="22"/>
                <w:szCs w:val="22"/>
              </w:rPr>
              <w:t>Exemplary</w:t>
            </w:r>
          </w:p>
        </w:tc>
        <w:tc>
          <w:tcPr>
            <w:tcW w:w="2700" w:type="dxa"/>
          </w:tcPr>
          <w:p w14:paraId="5F92DCE8" w14:textId="77777777" w:rsidR="000A324E" w:rsidRPr="004B7A1F" w:rsidRDefault="000A324E" w:rsidP="00A45AFF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268C4">
              <w:rPr>
                <w:rFonts w:ascii="Arial" w:hAnsi="Arial" w:cs="Arial"/>
                <w:b/>
                <w:sz w:val="22"/>
                <w:szCs w:val="22"/>
              </w:rPr>
              <w:t>Proficient</w:t>
            </w:r>
          </w:p>
        </w:tc>
        <w:tc>
          <w:tcPr>
            <w:tcW w:w="2610" w:type="dxa"/>
          </w:tcPr>
          <w:p w14:paraId="20318720" w14:textId="77777777" w:rsidR="000A324E" w:rsidRPr="004B7A1F" w:rsidRDefault="000A324E" w:rsidP="00A45AFF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B7A1F">
              <w:rPr>
                <w:rFonts w:ascii="Arial" w:hAnsi="Arial" w:cs="Arial"/>
                <w:b/>
                <w:sz w:val="22"/>
                <w:szCs w:val="22"/>
              </w:rPr>
              <w:t>Marginal</w:t>
            </w:r>
          </w:p>
        </w:tc>
        <w:tc>
          <w:tcPr>
            <w:tcW w:w="2340" w:type="dxa"/>
          </w:tcPr>
          <w:p w14:paraId="27199E1C" w14:textId="77777777" w:rsidR="000A324E" w:rsidRPr="004B7A1F" w:rsidRDefault="000A324E" w:rsidP="00A45AFF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268C4">
              <w:rPr>
                <w:rFonts w:ascii="Arial" w:hAnsi="Arial" w:cs="Arial"/>
                <w:b/>
                <w:sz w:val="22"/>
                <w:szCs w:val="22"/>
              </w:rPr>
              <w:t>Poor</w:t>
            </w:r>
          </w:p>
        </w:tc>
        <w:tc>
          <w:tcPr>
            <w:tcW w:w="0" w:type="auto"/>
          </w:tcPr>
          <w:p w14:paraId="1CD35697" w14:textId="77777777" w:rsidR="000A324E" w:rsidRPr="002E4430" w:rsidRDefault="000A324E" w:rsidP="00A45AFF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Rating</w:t>
            </w:r>
          </w:p>
        </w:tc>
      </w:tr>
      <w:tr w:rsidR="00DA449E" w:rsidRPr="00FE294F" w14:paraId="7171709E" w14:textId="77777777" w:rsidTr="00E67B11">
        <w:trPr>
          <w:trHeight w:val="135"/>
        </w:trPr>
        <w:tc>
          <w:tcPr>
            <w:tcW w:w="0" w:type="auto"/>
            <w:vMerge/>
          </w:tcPr>
          <w:p w14:paraId="0996E440" w14:textId="77777777" w:rsidR="000A324E" w:rsidRPr="00FE294F" w:rsidRDefault="000A324E" w:rsidP="00A45AF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20" w:type="dxa"/>
          </w:tcPr>
          <w:p w14:paraId="7CBF2385" w14:textId="77777777" w:rsidR="000A324E" w:rsidRPr="004B7A1F" w:rsidRDefault="000A324E" w:rsidP="00A45AFF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B7A1F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2700" w:type="dxa"/>
          </w:tcPr>
          <w:p w14:paraId="4BC28EF7" w14:textId="77777777" w:rsidR="000A324E" w:rsidRPr="004B7A1F" w:rsidRDefault="000A324E" w:rsidP="00A45AFF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B7A1F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2610" w:type="dxa"/>
          </w:tcPr>
          <w:p w14:paraId="01F37812" w14:textId="77777777" w:rsidR="000A324E" w:rsidRPr="004B7A1F" w:rsidRDefault="000A324E" w:rsidP="00A45AFF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B7A1F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2340" w:type="dxa"/>
          </w:tcPr>
          <w:p w14:paraId="7451F1F3" w14:textId="77777777" w:rsidR="000A324E" w:rsidRPr="004B7A1F" w:rsidRDefault="000A324E" w:rsidP="00A45AFF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B7A1F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14:paraId="06BBE5F4" w14:textId="77777777" w:rsidR="000A324E" w:rsidRPr="004B7A1F" w:rsidRDefault="000A324E" w:rsidP="00A45AFF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A449E" w:rsidRPr="00FE294F" w14:paraId="1B0B409B" w14:textId="77777777" w:rsidTr="00E67B11">
        <w:tc>
          <w:tcPr>
            <w:tcW w:w="0" w:type="auto"/>
          </w:tcPr>
          <w:p w14:paraId="27FA5955" w14:textId="77777777" w:rsidR="000A324E" w:rsidRPr="00E556C3" w:rsidRDefault="00B53887" w:rsidP="00A45AFF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Strategy/Framework</w:t>
            </w:r>
          </w:p>
          <w:p w14:paraId="4A41D623" w14:textId="77777777" w:rsidR="000A324E" w:rsidRPr="00E556C3" w:rsidRDefault="00B53887" w:rsidP="009E4816">
            <w:pPr>
              <w:spacing w:before="60" w:after="6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Applies appropriate strategies or theoretical frameworks for </w:t>
            </w:r>
            <w:ins w:id="0" w:author="Andersen, Kent Steven" w:date="2019-08-25T11:41:00Z">
              <w:r w:rsidR="009E4816">
                <w:rPr>
                  <w:rFonts w:ascii="Arial" w:hAnsi="Arial" w:cs="Arial"/>
                  <w:i/>
                </w:rPr>
                <w:t xml:space="preserve">identifying or framing a problem or issue </w:t>
              </w:r>
            </w:ins>
            <w:del w:id="1" w:author="Andersen, Kent Steven" w:date="2019-08-25T11:41:00Z">
              <w:r w:rsidDel="009E4816">
                <w:rPr>
                  <w:rFonts w:ascii="Arial" w:hAnsi="Arial" w:cs="Arial"/>
                  <w:i/>
                </w:rPr>
                <w:delText>problem solving</w:delText>
              </w:r>
            </w:del>
          </w:p>
        </w:tc>
        <w:tc>
          <w:tcPr>
            <w:tcW w:w="2620" w:type="dxa"/>
          </w:tcPr>
          <w:p w14:paraId="16841363" w14:textId="77777777" w:rsidR="00D50311" w:rsidRDefault="009720E6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All elements of the </w:t>
            </w:r>
            <w:del w:id="2" w:author="Andersen, Kent Steven" w:date="2019-08-25T11:42:00Z">
              <w:r w:rsidR="00070999" w:rsidDel="009E4816">
                <w:rPr>
                  <w:rFonts w:ascii="Arial" w:hAnsi="Arial" w:cs="Arial"/>
                </w:rPr>
                <w:delText>problem solving strategy</w:delText>
              </w:r>
            </w:del>
            <w:ins w:id="3" w:author="Andersen, Kent Steven" w:date="2019-08-25T11:42:00Z">
              <w:r w:rsidR="009E4816">
                <w:rPr>
                  <w:rFonts w:ascii="Arial" w:hAnsi="Arial" w:cs="Arial"/>
                </w:rPr>
                <w:t>approach</w:t>
              </w:r>
            </w:ins>
            <w:r>
              <w:rPr>
                <w:rFonts w:ascii="Arial" w:hAnsi="Arial" w:cs="Arial"/>
              </w:rPr>
              <w:t xml:space="preserve"> or theoretical framework are skillfully </w:t>
            </w:r>
            <w:del w:id="4" w:author="Andersen, Kent Steven" w:date="2019-08-25T11:42:00Z">
              <w:r w:rsidDel="009E4816">
                <w:rPr>
                  <w:rFonts w:ascii="Arial" w:hAnsi="Arial" w:cs="Arial"/>
                </w:rPr>
                <w:delText>developed</w:delText>
              </w:r>
            </w:del>
            <w:ins w:id="5" w:author="Andersen, Kent Steven" w:date="2019-08-25T11:42:00Z">
              <w:r w:rsidR="009E4816">
                <w:rPr>
                  <w:rFonts w:ascii="Arial" w:hAnsi="Arial" w:cs="Arial"/>
                </w:rPr>
                <w:t>deployed</w:t>
              </w:r>
            </w:ins>
            <w:r>
              <w:rPr>
                <w:rFonts w:ascii="Arial" w:hAnsi="Arial" w:cs="Arial"/>
              </w:rPr>
              <w:t xml:space="preserve">. </w:t>
            </w:r>
          </w:p>
          <w:p w14:paraId="69FD1064" w14:textId="77777777" w:rsidR="00CD05D3" w:rsidRDefault="00CD05D3">
            <w:pPr>
              <w:spacing w:before="60" w:after="60"/>
              <w:rPr>
                <w:rFonts w:ascii="Arial" w:hAnsi="Arial" w:cs="Arial"/>
              </w:rPr>
            </w:pPr>
          </w:p>
          <w:p w14:paraId="5AC0E8C3" w14:textId="6AE38F67" w:rsidR="00CD05D3" w:rsidRPr="00B90319" w:rsidRDefault="00CD05D3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(THIS WILL COME FROM #1 AND #2)</w:t>
            </w:r>
          </w:p>
        </w:tc>
        <w:tc>
          <w:tcPr>
            <w:tcW w:w="2700" w:type="dxa"/>
          </w:tcPr>
          <w:p w14:paraId="35AE57D5" w14:textId="77777777" w:rsidR="00D50311" w:rsidRPr="00B90319" w:rsidRDefault="009720E6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Critical elements of the </w:t>
            </w:r>
            <w:r w:rsidR="00070999">
              <w:rPr>
                <w:rFonts w:ascii="Arial" w:hAnsi="Arial" w:cs="Arial"/>
              </w:rPr>
              <w:t xml:space="preserve">problem solving </w:t>
            </w:r>
            <w:del w:id="6" w:author="Andersen, Kent Steven" w:date="2019-08-25T11:42:00Z">
              <w:r w:rsidR="00070999" w:rsidDel="009E4816">
                <w:rPr>
                  <w:rFonts w:ascii="Arial" w:hAnsi="Arial" w:cs="Arial"/>
                </w:rPr>
                <w:delText xml:space="preserve">strategy </w:delText>
              </w:r>
            </w:del>
            <w:ins w:id="7" w:author="Andersen, Kent Steven" w:date="2019-08-25T11:42:00Z">
              <w:r w:rsidR="009E4816">
                <w:rPr>
                  <w:rFonts w:ascii="Arial" w:hAnsi="Arial" w:cs="Arial"/>
                </w:rPr>
                <w:t xml:space="preserve">approach </w:t>
              </w:r>
            </w:ins>
            <w:r>
              <w:rPr>
                <w:rFonts w:ascii="Arial" w:hAnsi="Arial" w:cs="Arial"/>
              </w:rPr>
              <w:t xml:space="preserve">or theoretical framework are appropriately </w:t>
            </w:r>
            <w:del w:id="8" w:author="Andersen, Kent Steven" w:date="2019-08-25T11:42:00Z">
              <w:r w:rsidDel="009E4816">
                <w:rPr>
                  <w:rFonts w:ascii="Arial" w:hAnsi="Arial" w:cs="Arial"/>
                </w:rPr>
                <w:delText>developed</w:delText>
              </w:r>
            </w:del>
            <w:ins w:id="9" w:author="Andersen, Kent Steven" w:date="2019-08-25T11:42:00Z">
              <w:r w:rsidR="009E4816">
                <w:rPr>
                  <w:rFonts w:ascii="Arial" w:hAnsi="Arial" w:cs="Arial"/>
                </w:rPr>
                <w:t>deployed</w:t>
              </w:r>
            </w:ins>
            <w:r>
              <w:rPr>
                <w:rFonts w:ascii="Arial" w:hAnsi="Arial" w:cs="Arial"/>
              </w:rPr>
              <w:t>, however, more subtle elements are ignored</w:t>
            </w:r>
            <w:r w:rsidR="002249C6">
              <w:rPr>
                <w:rFonts w:ascii="Arial" w:hAnsi="Arial" w:cs="Arial"/>
              </w:rPr>
              <w:t>.</w:t>
            </w:r>
          </w:p>
        </w:tc>
        <w:tc>
          <w:tcPr>
            <w:tcW w:w="2610" w:type="dxa"/>
          </w:tcPr>
          <w:p w14:paraId="7C6C5BCB" w14:textId="77777777" w:rsidR="00D50311" w:rsidRPr="00B90319" w:rsidRDefault="009720E6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Critical elements of the </w:t>
            </w:r>
            <w:r w:rsidR="002249C6">
              <w:rPr>
                <w:rFonts w:ascii="Arial" w:hAnsi="Arial" w:cs="Arial"/>
              </w:rPr>
              <w:t xml:space="preserve">problem solving </w:t>
            </w:r>
            <w:del w:id="10" w:author="Andersen, Kent Steven" w:date="2019-08-25T11:42:00Z">
              <w:r w:rsidR="002249C6" w:rsidDel="009E4816">
                <w:rPr>
                  <w:rFonts w:ascii="Arial" w:hAnsi="Arial" w:cs="Arial"/>
                </w:rPr>
                <w:delText xml:space="preserve">strategy </w:delText>
              </w:r>
            </w:del>
            <w:ins w:id="11" w:author="Andersen, Kent Steven" w:date="2019-08-25T11:42:00Z">
              <w:r w:rsidR="009E4816">
                <w:rPr>
                  <w:rFonts w:ascii="Arial" w:hAnsi="Arial" w:cs="Arial"/>
                </w:rPr>
                <w:t xml:space="preserve">approach </w:t>
              </w:r>
            </w:ins>
            <w:r w:rsidR="002249C6">
              <w:rPr>
                <w:rFonts w:ascii="Arial" w:hAnsi="Arial" w:cs="Arial"/>
              </w:rPr>
              <w:t xml:space="preserve">or </w:t>
            </w:r>
            <w:r>
              <w:rPr>
                <w:rFonts w:ascii="Arial" w:hAnsi="Arial" w:cs="Arial"/>
              </w:rPr>
              <w:t xml:space="preserve">theoretical framework are </w:t>
            </w:r>
            <w:del w:id="12" w:author="Andersen, Kent Steven" w:date="2019-08-25T11:42:00Z">
              <w:r w:rsidDel="009E4816">
                <w:rPr>
                  <w:rFonts w:ascii="Arial" w:hAnsi="Arial" w:cs="Arial"/>
                </w:rPr>
                <w:delText>missing</w:delText>
              </w:r>
            </w:del>
            <w:ins w:id="13" w:author="Andersen, Kent Steven" w:date="2019-08-25T11:42:00Z">
              <w:r w:rsidR="009E4816">
                <w:rPr>
                  <w:rFonts w:ascii="Arial" w:hAnsi="Arial" w:cs="Arial"/>
                </w:rPr>
                <w:t>not considered</w:t>
              </w:r>
            </w:ins>
            <w:r>
              <w:rPr>
                <w:rFonts w:ascii="Arial" w:hAnsi="Arial" w:cs="Arial"/>
              </w:rPr>
              <w:t xml:space="preserve">, incorrectly </w:t>
            </w:r>
            <w:del w:id="14" w:author="Andersen, Kent Steven" w:date="2019-08-25T11:42:00Z">
              <w:r w:rsidDel="009E4816">
                <w:rPr>
                  <w:rFonts w:ascii="Arial" w:hAnsi="Arial" w:cs="Arial"/>
                </w:rPr>
                <w:delText>developed</w:delText>
              </w:r>
            </w:del>
            <w:ins w:id="15" w:author="Andersen, Kent Steven" w:date="2019-08-25T11:42:00Z">
              <w:r w:rsidR="009E4816">
                <w:rPr>
                  <w:rFonts w:ascii="Arial" w:hAnsi="Arial" w:cs="Arial"/>
                </w:rPr>
                <w:t>deployed</w:t>
              </w:r>
            </w:ins>
            <w:r>
              <w:rPr>
                <w:rFonts w:ascii="Arial" w:hAnsi="Arial" w:cs="Arial"/>
              </w:rPr>
              <w:t>, or unfocused.</w:t>
            </w:r>
          </w:p>
        </w:tc>
        <w:tc>
          <w:tcPr>
            <w:tcW w:w="2340" w:type="dxa"/>
          </w:tcPr>
          <w:p w14:paraId="640A7DA5" w14:textId="77777777" w:rsidR="009720E6" w:rsidRPr="00B90319" w:rsidRDefault="002249C6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Approach </w:t>
            </w:r>
            <w:r w:rsidR="009720E6">
              <w:rPr>
                <w:rFonts w:ascii="Arial" w:hAnsi="Arial" w:cs="Arial"/>
              </w:rPr>
              <w:t xml:space="preserve">demonstrates a misunderstanding of the </w:t>
            </w:r>
            <w:r>
              <w:rPr>
                <w:rFonts w:ascii="Arial" w:hAnsi="Arial" w:cs="Arial"/>
              </w:rPr>
              <w:t xml:space="preserve">problem solving </w:t>
            </w:r>
            <w:del w:id="16" w:author="Andersen, Kent Steven" w:date="2019-08-25T11:43:00Z">
              <w:r w:rsidDel="009E4816">
                <w:rPr>
                  <w:rFonts w:ascii="Arial" w:hAnsi="Arial" w:cs="Arial"/>
                </w:rPr>
                <w:delText>strategy</w:delText>
              </w:r>
              <w:r w:rsidR="009720E6" w:rsidDel="009E4816">
                <w:rPr>
                  <w:rFonts w:ascii="Arial" w:hAnsi="Arial" w:cs="Arial"/>
                </w:rPr>
                <w:delText xml:space="preserve"> </w:delText>
              </w:r>
            </w:del>
            <w:ins w:id="17" w:author="Andersen, Kent Steven" w:date="2019-08-25T11:43:00Z">
              <w:r w:rsidR="009E4816">
                <w:rPr>
                  <w:rFonts w:ascii="Arial" w:hAnsi="Arial" w:cs="Arial"/>
                </w:rPr>
                <w:t xml:space="preserve">approach </w:t>
              </w:r>
            </w:ins>
            <w:r w:rsidR="009720E6">
              <w:rPr>
                <w:rFonts w:ascii="Arial" w:hAnsi="Arial" w:cs="Arial"/>
              </w:rPr>
              <w:t>or theoretical framework</w:t>
            </w:r>
            <w:r w:rsidR="00E67B11">
              <w:rPr>
                <w:rFonts w:ascii="Arial" w:hAnsi="Arial" w:cs="Arial"/>
              </w:rPr>
              <w:t>,</w:t>
            </w:r>
            <w:r w:rsidR="00DA449E">
              <w:rPr>
                <w:rFonts w:ascii="Arial" w:hAnsi="Arial" w:cs="Arial"/>
              </w:rPr>
              <w:t xml:space="preserve"> or no attempt is made to </w:t>
            </w:r>
            <w:ins w:id="18" w:author="Andersen, Kent Steven" w:date="2019-08-25T11:43:00Z">
              <w:r w:rsidR="009E4816">
                <w:rPr>
                  <w:rFonts w:ascii="Arial" w:hAnsi="Arial" w:cs="Arial"/>
                </w:rPr>
                <w:t xml:space="preserve">deploy and </w:t>
              </w:r>
            </w:ins>
            <w:r w:rsidR="00DA449E">
              <w:rPr>
                <w:rFonts w:ascii="Arial" w:hAnsi="Arial" w:cs="Arial"/>
              </w:rPr>
              <w:t>apply a strategy or framework</w:t>
            </w:r>
            <w:r w:rsidR="009720E6">
              <w:rPr>
                <w:rFonts w:ascii="Arial" w:hAnsi="Arial" w:cs="Arial"/>
              </w:rPr>
              <w:t>.</w:t>
            </w:r>
          </w:p>
        </w:tc>
        <w:tc>
          <w:tcPr>
            <w:tcW w:w="0" w:type="auto"/>
          </w:tcPr>
          <w:p w14:paraId="0183095F" w14:textId="77777777" w:rsidR="000A324E" w:rsidRPr="00EF62A4" w:rsidRDefault="000A324E" w:rsidP="00A45AFF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DA449E" w:rsidRPr="00FE294F" w14:paraId="00F359DA" w14:textId="77777777" w:rsidTr="00E67B11">
        <w:tc>
          <w:tcPr>
            <w:tcW w:w="0" w:type="auto"/>
          </w:tcPr>
          <w:p w14:paraId="19BA2B8A" w14:textId="77777777" w:rsidR="000A324E" w:rsidRPr="00E556C3" w:rsidRDefault="00B53887" w:rsidP="00A45AFF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Interpretation/Analysis</w:t>
            </w:r>
          </w:p>
          <w:p w14:paraId="16251913" w14:textId="77777777" w:rsidR="000A324E" w:rsidRPr="00E556C3" w:rsidRDefault="00B53887">
            <w:pPr>
              <w:spacing w:before="60" w:after="6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Develops a plausible interpretation/analysis in relation to relevant observations, existing knowledge, and recognized </w:t>
            </w:r>
            <w:del w:id="19" w:author="Andersen, Kent Steven" w:date="2019-08-25T11:43:00Z">
              <w:r w:rsidDel="009E4816">
                <w:rPr>
                  <w:rFonts w:ascii="Arial" w:hAnsi="Arial" w:cs="Arial"/>
                  <w:i/>
                </w:rPr>
                <w:delText xml:space="preserve">theoretical or conceptual </w:delText>
              </w:r>
            </w:del>
            <w:r>
              <w:rPr>
                <w:rFonts w:ascii="Arial" w:hAnsi="Arial" w:cs="Arial"/>
                <w:i/>
              </w:rPr>
              <w:t>perspectives</w:t>
            </w:r>
          </w:p>
        </w:tc>
        <w:tc>
          <w:tcPr>
            <w:tcW w:w="2620" w:type="dxa"/>
          </w:tcPr>
          <w:p w14:paraId="69A1FB2C" w14:textId="77777777" w:rsidR="00D50311" w:rsidRDefault="00463C3C" w:rsidP="0016143E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Develops a convincing analysis, thoroughly questioning alternative viewpoints. </w:t>
            </w:r>
            <w:r w:rsidR="0003643F">
              <w:rPr>
                <w:rFonts w:ascii="Arial" w:hAnsi="Arial" w:cs="Arial"/>
              </w:rPr>
              <w:t xml:space="preserve">Interprets information from </w:t>
            </w:r>
            <w:r w:rsidR="0016143E">
              <w:rPr>
                <w:rFonts w:ascii="Arial" w:hAnsi="Arial" w:cs="Arial"/>
              </w:rPr>
              <w:t>appropriate</w:t>
            </w:r>
            <w:r w:rsidR="0003643F">
              <w:rPr>
                <w:rFonts w:ascii="Arial" w:hAnsi="Arial" w:cs="Arial"/>
              </w:rPr>
              <w:t xml:space="preserve"> source</w:t>
            </w:r>
            <w:r w:rsidR="0016143E">
              <w:rPr>
                <w:rFonts w:ascii="Arial" w:hAnsi="Arial" w:cs="Arial"/>
              </w:rPr>
              <w:t>(</w:t>
            </w:r>
            <w:r w:rsidR="0003643F">
              <w:rPr>
                <w:rFonts w:ascii="Arial" w:hAnsi="Arial" w:cs="Arial"/>
              </w:rPr>
              <w:t>s</w:t>
            </w:r>
            <w:r w:rsidR="0016143E">
              <w:rPr>
                <w:rFonts w:ascii="Arial" w:hAnsi="Arial" w:cs="Arial"/>
              </w:rPr>
              <w:t>), if applicable</w:t>
            </w:r>
            <w:r>
              <w:rPr>
                <w:rFonts w:ascii="Arial" w:hAnsi="Arial" w:cs="Arial"/>
              </w:rPr>
              <w:t>.</w:t>
            </w:r>
            <w:r w:rsidR="0003643F">
              <w:rPr>
                <w:rFonts w:ascii="Arial" w:hAnsi="Arial" w:cs="Arial"/>
              </w:rPr>
              <w:t xml:space="preserve"> </w:t>
            </w:r>
          </w:p>
          <w:p w14:paraId="2395E140" w14:textId="37014AA5" w:rsidR="00CD05D3" w:rsidRDefault="00CD05D3" w:rsidP="0016143E">
            <w:pPr>
              <w:spacing w:before="60" w:after="60"/>
              <w:rPr>
                <w:rFonts w:ascii="Arial" w:hAnsi="Arial" w:cs="Arial"/>
              </w:rPr>
            </w:pPr>
          </w:p>
          <w:p w14:paraId="479968E5" w14:textId="7A5DD4E5" w:rsidR="00CD05D3" w:rsidRDefault="00CD05D3" w:rsidP="0016143E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(THIS WILL COME FROM # 3, 4, 5, &amp; 6)</w:t>
            </w:r>
          </w:p>
          <w:p w14:paraId="283FB81F" w14:textId="062DBC1A" w:rsidR="00CD05D3" w:rsidRPr="00B90319" w:rsidRDefault="00CD05D3" w:rsidP="0016143E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00" w:type="dxa"/>
          </w:tcPr>
          <w:p w14:paraId="2F8740A9" w14:textId="77777777" w:rsidR="00D50311" w:rsidRPr="00B90319" w:rsidRDefault="00463C3C" w:rsidP="00454810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Develops a coherent analysis, questioning alternative viewpoints. </w:t>
            </w:r>
            <w:r w:rsidR="0003643F">
              <w:rPr>
                <w:rFonts w:ascii="Arial" w:hAnsi="Arial" w:cs="Arial"/>
              </w:rPr>
              <w:t>Interprets information f</w:t>
            </w:r>
            <w:r w:rsidR="002249C6">
              <w:rPr>
                <w:rFonts w:ascii="Arial" w:hAnsi="Arial" w:cs="Arial"/>
              </w:rPr>
              <w:t>rom</w:t>
            </w:r>
            <w:r w:rsidR="0003643F">
              <w:rPr>
                <w:rFonts w:ascii="Arial" w:hAnsi="Arial" w:cs="Arial"/>
              </w:rPr>
              <w:t xml:space="preserve"> relevant source</w:t>
            </w:r>
            <w:r>
              <w:rPr>
                <w:rFonts w:ascii="Arial" w:hAnsi="Arial" w:cs="Arial"/>
              </w:rPr>
              <w:t>(s), if applicable.</w:t>
            </w:r>
            <w:r w:rsidR="0003643F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610" w:type="dxa"/>
          </w:tcPr>
          <w:p w14:paraId="72C868D9" w14:textId="77777777" w:rsidR="00D50311" w:rsidRPr="00B90319" w:rsidRDefault="00454810" w:rsidP="00BA6103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Develops a basic analysis, accepting alternative viewpoints as mostly fact with little questioning. Interprets information from good source(s), if applicable.</w:t>
            </w:r>
            <w:r w:rsidR="0003643F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340" w:type="dxa"/>
          </w:tcPr>
          <w:p w14:paraId="0D6B400A" w14:textId="77777777" w:rsidR="00374EEA" w:rsidRPr="00B90319" w:rsidRDefault="00D00065" w:rsidP="00E67B11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Develops an illogical analysis or no attempt is made to provide an analysis. </w:t>
            </w:r>
            <w:r w:rsidR="0003643F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0" w:type="auto"/>
          </w:tcPr>
          <w:p w14:paraId="66846A6A" w14:textId="77777777" w:rsidR="000A324E" w:rsidRPr="00EF62A4" w:rsidRDefault="000A324E" w:rsidP="00A45AFF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DA449E" w:rsidRPr="00FE294F" w14:paraId="02953E87" w14:textId="77777777" w:rsidTr="00E67B11">
        <w:tc>
          <w:tcPr>
            <w:tcW w:w="0" w:type="auto"/>
          </w:tcPr>
          <w:p w14:paraId="12CA9E8B" w14:textId="77777777" w:rsidR="000A324E" w:rsidRPr="00E556C3" w:rsidRDefault="00B53887" w:rsidP="00A45AFF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Communication</w:t>
            </w:r>
          </w:p>
          <w:p w14:paraId="023103A2" w14:textId="77777777" w:rsidR="000A324E" w:rsidRPr="00E556C3" w:rsidRDefault="00B53887" w:rsidP="00B53887">
            <w:pPr>
              <w:spacing w:before="60" w:after="6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Communicates the interpretation/analysis</w:t>
            </w:r>
          </w:p>
        </w:tc>
        <w:tc>
          <w:tcPr>
            <w:tcW w:w="2620" w:type="dxa"/>
          </w:tcPr>
          <w:p w14:paraId="04C1699E" w14:textId="77777777" w:rsidR="0056071C" w:rsidRDefault="00CA46BF" w:rsidP="00BE7D71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Interpretation/analysis is very clear</w:t>
            </w:r>
            <w:r w:rsidR="00BE7D71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organized in a logical fashion</w:t>
            </w:r>
            <w:r w:rsidR="00BE7D71">
              <w:rPr>
                <w:rFonts w:ascii="Arial" w:hAnsi="Arial" w:cs="Arial"/>
              </w:rPr>
              <w:t xml:space="preserve">, and consistently </w:t>
            </w:r>
            <w:r>
              <w:rPr>
                <w:rFonts w:ascii="Arial" w:hAnsi="Arial" w:cs="Arial"/>
              </w:rPr>
              <w:t>presented in a format appropriate to the discipline</w:t>
            </w:r>
            <w:ins w:id="20" w:author="Andersen, Kent Steven" w:date="2019-08-25T11:44:00Z">
              <w:r w:rsidR="009E4816">
                <w:rPr>
                  <w:rFonts w:ascii="Arial" w:hAnsi="Arial" w:cs="Arial"/>
                </w:rPr>
                <w:t xml:space="preserve"> or context</w:t>
              </w:r>
            </w:ins>
            <w:r w:rsidR="00BE7D71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</w:t>
            </w:r>
          </w:p>
          <w:p w14:paraId="3A9E38B4" w14:textId="77777777" w:rsidR="00CD05D3" w:rsidRDefault="00CD05D3" w:rsidP="00BE7D71">
            <w:pPr>
              <w:spacing w:before="60" w:after="60"/>
              <w:rPr>
                <w:rFonts w:ascii="Arial" w:hAnsi="Arial" w:cs="Arial"/>
              </w:rPr>
            </w:pPr>
          </w:p>
          <w:p w14:paraId="2D650142" w14:textId="3748882A" w:rsidR="00CD05D3" w:rsidRPr="00654F29" w:rsidRDefault="00CD05D3" w:rsidP="00BE7D71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(THIS WILL COME FROM ORGANIZATION AND MECHANICS)</w:t>
            </w:r>
          </w:p>
        </w:tc>
        <w:tc>
          <w:tcPr>
            <w:tcW w:w="2700" w:type="dxa"/>
          </w:tcPr>
          <w:p w14:paraId="16EE00EF" w14:textId="77777777" w:rsidR="000A324E" w:rsidRPr="00654F29" w:rsidRDefault="00BE7D71" w:rsidP="00BE7D71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Interpretation/analysis is </w:t>
            </w:r>
            <w:r w:rsidR="00CA46BF">
              <w:rPr>
                <w:rFonts w:ascii="Arial" w:hAnsi="Arial" w:cs="Arial"/>
              </w:rPr>
              <w:t>understandable</w:t>
            </w:r>
            <w:r>
              <w:rPr>
                <w:rFonts w:ascii="Arial" w:hAnsi="Arial" w:cs="Arial"/>
              </w:rPr>
              <w:t>,</w:t>
            </w:r>
            <w:r w:rsidR="00CA46BF">
              <w:rPr>
                <w:rFonts w:ascii="Arial" w:hAnsi="Arial" w:cs="Arial"/>
              </w:rPr>
              <w:t xml:space="preserve"> organized in a logical fashion</w:t>
            </w:r>
            <w:r>
              <w:rPr>
                <w:rFonts w:ascii="Arial" w:hAnsi="Arial" w:cs="Arial"/>
              </w:rPr>
              <w:t>, and generally presented in a format appropriate to the discipline</w:t>
            </w:r>
            <w:ins w:id="21" w:author="Andersen, Kent Steven" w:date="2019-08-25T11:44:00Z">
              <w:r w:rsidR="009E4816">
                <w:rPr>
                  <w:rFonts w:ascii="Arial" w:hAnsi="Arial" w:cs="Arial"/>
                </w:rPr>
                <w:t xml:space="preserve"> or context</w:t>
              </w:r>
            </w:ins>
            <w:r w:rsidR="00CA46BF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2610" w:type="dxa"/>
          </w:tcPr>
          <w:p w14:paraId="43A68948" w14:textId="77777777" w:rsidR="000A324E" w:rsidRPr="00654F29" w:rsidRDefault="00BE7D71" w:rsidP="00DA449E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Interpretation/analysis </w:t>
            </w:r>
            <w:r w:rsidR="00CA46BF">
              <w:rPr>
                <w:rFonts w:ascii="Arial" w:hAnsi="Arial" w:cs="Arial"/>
              </w:rPr>
              <w:t xml:space="preserve">is </w:t>
            </w:r>
            <w:r>
              <w:rPr>
                <w:rFonts w:ascii="Arial" w:hAnsi="Arial" w:cs="Arial"/>
              </w:rPr>
              <w:t xml:space="preserve">generally organized </w:t>
            </w:r>
            <w:r w:rsidR="00DA449E">
              <w:rPr>
                <w:rFonts w:ascii="Arial" w:hAnsi="Arial" w:cs="Arial"/>
              </w:rPr>
              <w:t>and understandable</w:t>
            </w:r>
            <w:r>
              <w:rPr>
                <w:rFonts w:ascii="Arial" w:hAnsi="Arial" w:cs="Arial"/>
              </w:rPr>
              <w:t>, however</w:t>
            </w:r>
            <w:r w:rsidR="00D4729B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several aspects are unclear </w:t>
            </w:r>
            <w:r w:rsidR="00DA449E">
              <w:rPr>
                <w:rFonts w:ascii="Arial" w:hAnsi="Arial" w:cs="Arial"/>
              </w:rPr>
              <w:t>or n</w:t>
            </w:r>
            <w:r>
              <w:rPr>
                <w:rFonts w:ascii="Arial" w:hAnsi="Arial" w:cs="Arial"/>
              </w:rPr>
              <w:t xml:space="preserve">ot presented in a format appropriate to the </w:t>
            </w:r>
            <w:r w:rsidR="00DA449E">
              <w:rPr>
                <w:rFonts w:ascii="Arial" w:hAnsi="Arial" w:cs="Arial"/>
              </w:rPr>
              <w:t>discipline</w:t>
            </w:r>
            <w:ins w:id="22" w:author="Andersen, Kent Steven" w:date="2019-08-25T11:44:00Z">
              <w:r w:rsidR="009E4816">
                <w:rPr>
                  <w:rFonts w:ascii="Arial" w:hAnsi="Arial" w:cs="Arial"/>
                </w:rPr>
                <w:t xml:space="preserve"> or context</w:t>
              </w:r>
            </w:ins>
            <w:r w:rsidR="00DA449E">
              <w:rPr>
                <w:rFonts w:ascii="Arial" w:hAnsi="Arial" w:cs="Arial"/>
              </w:rPr>
              <w:t>.</w:t>
            </w:r>
          </w:p>
        </w:tc>
        <w:tc>
          <w:tcPr>
            <w:tcW w:w="2340" w:type="dxa"/>
          </w:tcPr>
          <w:p w14:paraId="66ED770B" w14:textId="77777777" w:rsidR="000A324E" w:rsidRPr="00654F29" w:rsidRDefault="00DA449E" w:rsidP="00E67B11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Interpretation/analysis </w:t>
            </w:r>
            <w:r w:rsidR="00CA46BF">
              <w:rPr>
                <w:rFonts w:ascii="Arial" w:hAnsi="Arial" w:cs="Arial"/>
              </w:rPr>
              <w:t>lacks logical organization</w:t>
            </w:r>
            <w:r>
              <w:rPr>
                <w:rFonts w:ascii="Arial" w:hAnsi="Arial" w:cs="Arial"/>
              </w:rPr>
              <w:t xml:space="preserve"> and understanding</w:t>
            </w:r>
            <w:r w:rsidR="00D4729B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or </w:t>
            </w:r>
            <w:r w:rsidR="00E67B11">
              <w:rPr>
                <w:rFonts w:ascii="Arial" w:hAnsi="Arial" w:cs="Arial"/>
              </w:rPr>
              <w:t xml:space="preserve">no attempt is made to </w:t>
            </w:r>
            <w:r w:rsidR="00131736">
              <w:rPr>
                <w:rFonts w:ascii="Arial" w:hAnsi="Arial" w:cs="Arial"/>
              </w:rPr>
              <w:t>communicate the information</w:t>
            </w:r>
            <w:r w:rsidR="00CA46BF">
              <w:rPr>
                <w:rFonts w:ascii="Arial" w:hAnsi="Arial" w:cs="Arial"/>
              </w:rPr>
              <w:t>.</w:t>
            </w:r>
          </w:p>
        </w:tc>
        <w:tc>
          <w:tcPr>
            <w:tcW w:w="0" w:type="auto"/>
          </w:tcPr>
          <w:p w14:paraId="3EFCC819" w14:textId="77777777" w:rsidR="000A324E" w:rsidRPr="00EF62A4" w:rsidRDefault="000A324E" w:rsidP="00A45AFF">
            <w:pPr>
              <w:spacing w:before="60" w:after="60"/>
              <w:rPr>
                <w:rFonts w:ascii="Arial" w:hAnsi="Arial" w:cs="Arial"/>
              </w:rPr>
            </w:pPr>
          </w:p>
        </w:tc>
      </w:tr>
    </w:tbl>
    <w:p w14:paraId="328C738C" w14:textId="27E8FF3F" w:rsidR="000A324E" w:rsidRDefault="000A324E" w:rsidP="000A324E">
      <w:pPr>
        <w:spacing w:before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Evaluators must assign a whole number rating (i.e., no use of 1.5, 2.5, or 3.5).</w:t>
      </w:r>
    </w:p>
    <w:p w14:paraId="3094D9DF" w14:textId="59770C83" w:rsidR="00CD05D3" w:rsidRDefault="00CD05D3" w:rsidP="000A324E">
      <w:pPr>
        <w:spacing w:before="120"/>
        <w:rPr>
          <w:rFonts w:ascii="Arial" w:hAnsi="Arial" w:cs="Arial"/>
          <w:b/>
        </w:rPr>
      </w:pPr>
    </w:p>
    <w:p w14:paraId="4727E8E3" w14:textId="611E2A80" w:rsidR="00CD05D3" w:rsidRDefault="00CD05D3" w:rsidP="000A324E">
      <w:pPr>
        <w:spacing w:before="120"/>
        <w:rPr>
          <w:rFonts w:ascii="Arial" w:hAnsi="Arial" w:cs="Arial"/>
          <w:b/>
        </w:rPr>
      </w:pPr>
    </w:p>
    <w:p w14:paraId="5D5148C4" w14:textId="12615FFF" w:rsidR="00CD05D3" w:rsidRDefault="00CD05D3" w:rsidP="000A324E">
      <w:pPr>
        <w:spacing w:before="120"/>
        <w:rPr>
          <w:rFonts w:ascii="Arial" w:hAnsi="Arial" w:cs="Arial"/>
          <w:b/>
        </w:rPr>
      </w:pPr>
    </w:p>
    <w:p w14:paraId="3CAC767B" w14:textId="3F4A130B" w:rsidR="00CD05D3" w:rsidRDefault="00CD05D3" w:rsidP="000A324E">
      <w:pPr>
        <w:spacing w:before="120"/>
        <w:rPr>
          <w:rFonts w:ascii="Arial" w:hAnsi="Arial" w:cs="Arial"/>
          <w:b/>
        </w:rPr>
      </w:pPr>
    </w:p>
    <w:p w14:paraId="39C8CF07" w14:textId="64FEB97A" w:rsidR="00CD05D3" w:rsidRPr="00CD05D3" w:rsidRDefault="00CD05D3" w:rsidP="000A324E">
      <w:pPr>
        <w:spacing w:before="120"/>
        <w:rPr>
          <w:rFonts w:ascii="Arial" w:hAnsi="Arial" w:cs="Arial"/>
          <w:b/>
          <w:highlight w:val="yellow"/>
        </w:rPr>
      </w:pPr>
      <w:r w:rsidRPr="00CD05D3">
        <w:rPr>
          <w:rFonts w:ascii="Arial" w:hAnsi="Arial" w:cs="Arial"/>
          <w:b/>
          <w:highlight w:val="yellow"/>
        </w:rPr>
        <w:t xml:space="preserve">FINAL IA PAPER </w:t>
      </w:r>
    </w:p>
    <w:p w14:paraId="1B1E725C" w14:textId="7A16029E" w:rsidR="00CD05D3" w:rsidRPr="00CD05D3" w:rsidRDefault="00CD05D3" w:rsidP="000A324E">
      <w:pPr>
        <w:spacing w:before="120"/>
        <w:rPr>
          <w:rFonts w:ascii="Arial" w:hAnsi="Arial" w:cs="Arial"/>
          <w:b/>
          <w:highlight w:val="yellow"/>
        </w:rPr>
      </w:pPr>
    </w:p>
    <w:p w14:paraId="396F6760" w14:textId="22FC2DC2" w:rsidR="00CD05D3" w:rsidRDefault="00CD05D3" w:rsidP="000A324E">
      <w:pPr>
        <w:spacing w:before="120"/>
        <w:rPr>
          <w:rFonts w:ascii="Arial" w:hAnsi="Arial" w:cs="Arial"/>
          <w:b/>
        </w:rPr>
      </w:pPr>
      <w:r w:rsidRPr="00CD05D3">
        <w:rPr>
          <w:rFonts w:ascii="Arial" w:hAnsi="Arial" w:cs="Arial"/>
          <w:b/>
          <w:highlight w:val="yellow"/>
        </w:rPr>
        <w:t>This paper should be 4-6 pages in length including a reference page.  You should do each/all of the following.  Please don’t number your answers.  The numbers are just guidance.</w:t>
      </w:r>
    </w:p>
    <w:p w14:paraId="2FA93780" w14:textId="77777777" w:rsidR="00CD05D3" w:rsidRDefault="00CD05D3" w:rsidP="000A324E">
      <w:pPr>
        <w:spacing w:before="120"/>
        <w:rPr>
          <w:rFonts w:ascii="Arial" w:hAnsi="Arial" w:cs="Arial"/>
          <w:b/>
        </w:rPr>
      </w:pPr>
    </w:p>
    <w:p w14:paraId="7601B270" w14:textId="3A2764F4" w:rsidR="00533F78" w:rsidRDefault="00533F78" w:rsidP="000A324E">
      <w:pPr>
        <w:spacing w:before="120"/>
        <w:rPr>
          <w:rFonts w:ascii="Arial" w:hAnsi="Arial" w:cs="Arial"/>
          <w:b/>
        </w:rPr>
      </w:pPr>
    </w:p>
    <w:p w14:paraId="75BB9900" w14:textId="21A86857" w:rsidR="00533F78" w:rsidRDefault="00533F78" w:rsidP="00533F78">
      <w:pPr>
        <w:pStyle w:val="ListParagraph"/>
        <w:numPr>
          <w:ilvl w:val="0"/>
          <w:numId w:val="1"/>
        </w:numPr>
      </w:pPr>
      <w:r>
        <w:t>Choose a Focus</w:t>
      </w:r>
      <w:r>
        <w:t>, a Critical Lens through which you will interpret and analyze a text set</w:t>
      </w:r>
      <w:r>
        <w:t xml:space="preserve">.  You may model this on, or use and build on, one of the chapters in </w:t>
      </w:r>
      <w:r>
        <w:rPr>
          <w:i/>
          <w:iCs/>
        </w:rPr>
        <w:t>Reading to Make a Difference</w:t>
      </w:r>
      <w:r>
        <w:t xml:space="preserve">.  The focus may be something </w:t>
      </w:r>
      <w:proofErr w:type="gramStart"/>
      <w:r>
        <w:t>like  “</w:t>
      </w:r>
      <w:proofErr w:type="gramEnd"/>
      <w:r>
        <w:t>Lending a Helping Hand,” or “Being a Better Friend,” or “Strong People do Hard Things,” or “Girls Speak Out,” or “Learning from Math,” or “Lessons from History,” or…</w:t>
      </w:r>
    </w:p>
    <w:p w14:paraId="38E98F5C" w14:textId="77777777" w:rsidR="00533F78" w:rsidRDefault="00533F78" w:rsidP="00533F78"/>
    <w:p w14:paraId="732D87B9" w14:textId="7EEA6777" w:rsidR="00533F78" w:rsidRDefault="00533F78" w:rsidP="00533F78">
      <w:pPr>
        <w:pStyle w:val="ListParagraph"/>
        <w:numPr>
          <w:ilvl w:val="0"/>
          <w:numId w:val="1"/>
        </w:numPr>
      </w:pPr>
      <w:r>
        <w:t>Explain, with references to any or all of our texts, why the focus is important to children, classrooms, communities, families, and the world.</w:t>
      </w:r>
      <w:r>
        <w:t xml:space="preserve"> You will want to re-read the “Developing a Critical Lens” article in order to discuss a “Critical Lens.”  You will also want to make references to other texts that we have read this term.</w:t>
      </w:r>
    </w:p>
    <w:p w14:paraId="34BCB31A" w14:textId="77777777" w:rsidR="00533F78" w:rsidRDefault="00533F78" w:rsidP="00533F78">
      <w:pPr>
        <w:pStyle w:val="ListParagraph"/>
      </w:pPr>
    </w:p>
    <w:p w14:paraId="462FBFB1" w14:textId="77777777" w:rsidR="00533F78" w:rsidRDefault="00533F78" w:rsidP="00533F78"/>
    <w:p w14:paraId="30D9BB93" w14:textId="585FCC65" w:rsidR="00533F78" w:rsidRDefault="00533F78" w:rsidP="00533F78">
      <w:pPr>
        <w:pStyle w:val="ListParagraph"/>
        <w:numPr>
          <w:ilvl w:val="0"/>
          <w:numId w:val="1"/>
        </w:numPr>
      </w:pPr>
      <w:r>
        <w:t xml:space="preserve">Choose 5-10 </w:t>
      </w:r>
      <w:r>
        <w:t xml:space="preserve">Best Friend books that you will read aloud </w:t>
      </w:r>
      <w:r>
        <w:t xml:space="preserve">before and </w:t>
      </w:r>
      <w:r>
        <w:t xml:space="preserve">during this focus study.  Explain why you chose each and how each book meets the </w:t>
      </w:r>
      <w:r>
        <w:t>standard of a Best Friend book (you will want to define BFB and cite the source).</w:t>
      </w:r>
      <w:r>
        <w:t xml:space="preserve"> </w:t>
      </w:r>
    </w:p>
    <w:p w14:paraId="2BFDBAD0" w14:textId="77777777" w:rsidR="00533F78" w:rsidRDefault="00533F78" w:rsidP="00533F78"/>
    <w:p w14:paraId="3FF4912F" w14:textId="6E311FF2" w:rsidR="00533F78" w:rsidRDefault="00533F78" w:rsidP="00533F78">
      <w:pPr>
        <w:pStyle w:val="ListParagraph"/>
        <w:numPr>
          <w:ilvl w:val="0"/>
          <w:numId w:val="1"/>
        </w:numPr>
      </w:pPr>
      <w:r>
        <w:t>Reflect on the first read aloud.  What book would you choose?  Why?  How does it set the stage for the focus study?</w:t>
      </w:r>
    </w:p>
    <w:p w14:paraId="6DA37E46" w14:textId="77777777" w:rsidR="00533F78" w:rsidRDefault="00533F78" w:rsidP="00533F78">
      <w:pPr>
        <w:pStyle w:val="ListParagraph"/>
      </w:pPr>
    </w:p>
    <w:p w14:paraId="247286D3" w14:textId="77777777" w:rsidR="00533F78" w:rsidRDefault="00533F78" w:rsidP="00533F78">
      <w:pPr>
        <w:pStyle w:val="ListParagraph"/>
      </w:pPr>
    </w:p>
    <w:p w14:paraId="58AB22D2" w14:textId="22B99E0E" w:rsidR="00533F78" w:rsidRDefault="00533F78" w:rsidP="00533F78">
      <w:pPr>
        <w:pStyle w:val="ListParagraph"/>
        <w:numPr>
          <w:ilvl w:val="0"/>
          <w:numId w:val="1"/>
        </w:numPr>
      </w:pPr>
      <w:r>
        <w:t>What kinds of personal connections (schema connections) do you imagine children will be able to make to the focus?  You may want to think of a single age/grade here.</w:t>
      </w:r>
      <w:r>
        <w:t xml:space="preserve">  This connects to #2 as well (why is this important?).</w:t>
      </w:r>
    </w:p>
    <w:p w14:paraId="3863A7C8" w14:textId="77777777" w:rsidR="00533F78" w:rsidRDefault="00533F78" w:rsidP="00533F78">
      <w:pPr>
        <w:pStyle w:val="ListParagraph"/>
      </w:pPr>
    </w:p>
    <w:p w14:paraId="62288729" w14:textId="77777777" w:rsidR="00533F78" w:rsidRDefault="00533F78" w:rsidP="00533F78">
      <w:pPr>
        <w:pStyle w:val="ListParagraph"/>
      </w:pPr>
    </w:p>
    <w:p w14:paraId="47D61220" w14:textId="45F13CFA" w:rsidR="00533F78" w:rsidRDefault="00533F78" w:rsidP="00533F78">
      <w:pPr>
        <w:pStyle w:val="ListParagraph"/>
        <w:numPr>
          <w:ilvl w:val="0"/>
          <w:numId w:val="1"/>
        </w:numPr>
      </w:pPr>
      <w:r>
        <w:t xml:space="preserve">How might you guide children to take action based on what they are learning?  </w:t>
      </w:r>
    </w:p>
    <w:p w14:paraId="52BD1E02" w14:textId="3C350EBD" w:rsidR="00533F78" w:rsidRDefault="00533F78" w:rsidP="00533F78">
      <w:pPr>
        <w:pStyle w:val="ListParagraph"/>
      </w:pPr>
    </w:p>
    <w:p w14:paraId="6FB76EE9" w14:textId="6B26D47B" w:rsidR="00CD05D3" w:rsidRDefault="00CD05D3" w:rsidP="00533F78">
      <w:pPr>
        <w:pStyle w:val="ListParagraph"/>
      </w:pPr>
    </w:p>
    <w:p w14:paraId="4BB26BFE" w14:textId="244744F8" w:rsidR="00CD05D3" w:rsidRDefault="00CD05D3" w:rsidP="00CD05D3"/>
    <w:p w14:paraId="7A82347B" w14:textId="77777777" w:rsidR="00533F78" w:rsidRDefault="00533F78" w:rsidP="00533F78"/>
    <w:p w14:paraId="0E29DFBF" w14:textId="77777777" w:rsidR="00CD05D3" w:rsidRDefault="00CD05D3" w:rsidP="00CD05D3">
      <w:pPr>
        <w:pStyle w:val="ListParagraph"/>
      </w:pPr>
    </w:p>
    <w:p w14:paraId="77795F60" w14:textId="3608CEA7" w:rsidR="00CD05D3" w:rsidRPr="00CD05D3" w:rsidRDefault="00CD05D3" w:rsidP="00CD05D3">
      <w:pPr>
        <w:pStyle w:val="ListParagraph"/>
        <w:rPr>
          <w:b/>
        </w:rPr>
      </w:pPr>
      <w:r>
        <w:rPr>
          <w:b/>
          <w:highlight w:val="yellow"/>
        </w:rPr>
        <w:t xml:space="preserve">7.  </w:t>
      </w:r>
      <w:bookmarkStart w:id="23" w:name="_GoBack"/>
      <w:bookmarkEnd w:id="23"/>
      <w:r w:rsidRPr="00CD05D3">
        <w:rPr>
          <w:b/>
          <w:highlight w:val="yellow"/>
        </w:rPr>
        <w:t>FINAL CHECKLIST</w:t>
      </w:r>
      <w:r w:rsidRPr="00CD05D3">
        <w:rPr>
          <w:b/>
          <w:highlight w:val="yellow"/>
        </w:rPr>
        <w:t xml:space="preserve"> Page</w:t>
      </w:r>
      <w:r w:rsidRPr="00CD05D3">
        <w:rPr>
          <w:b/>
        </w:rPr>
        <w:t xml:space="preserve"> </w:t>
      </w:r>
    </w:p>
    <w:p w14:paraId="4E4EA895" w14:textId="3AA63A8A" w:rsidR="00CD05D3" w:rsidRDefault="00CD05D3" w:rsidP="00CD05D3">
      <w:pPr>
        <w:pStyle w:val="ListParagraph"/>
      </w:pPr>
    </w:p>
    <w:p w14:paraId="7C4CC245" w14:textId="77777777" w:rsidR="00CD05D3" w:rsidRDefault="00CD05D3" w:rsidP="00CD05D3">
      <w:pPr>
        <w:pStyle w:val="ListParagraph"/>
      </w:pPr>
      <w:r>
        <w:t>____</w:t>
      </w:r>
      <w:proofErr w:type="gramStart"/>
      <w:r>
        <w:t>_  Ten</w:t>
      </w:r>
      <w:proofErr w:type="gramEnd"/>
      <w:r>
        <w:t xml:space="preserve"> (10) read </w:t>
      </w:r>
      <w:proofErr w:type="spellStart"/>
      <w:r>
        <w:t>alouds</w:t>
      </w:r>
      <w:proofErr w:type="spellEnd"/>
      <w:r>
        <w:t xml:space="preserve"> on the Class YouTube Channel.  </w:t>
      </w:r>
      <w:r>
        <w:t>List all of the books that you read aloud on the last page of your final exam.</w:t>
      </w:r>
    </w:p>
    <w:p w14:paraId="27C5C43C" w14:textId="77777777" w:rsidR="00CD05D3" w:rsidRDefault="00CD05D3" w:rsidP="00CD05D3">
      <w:pPr>
        <w:pStyle w:val="ListParagraph"/>
      </w:pPr>
    </w:p>
    <w:p w14:paraId="162094E1" w14:textId="6FDC3021" w:rsidR="00CD05D3" w:rsidRDefault="00CD05D3" w:rsidP="00CD05D3">
      <w:pPr>
        <w:pStyle w:val="ListParagraph"/>
      </w:pPr>
      <w:r>
        <w:t xml:space="preserve">_____ One hundred (100) books on your </w:t>
      </w:r>
      <w:proofErr w:type="spellStart"/>
      <w:r>
        <w:t>GoodReads</w:t>
      </w:r>
      <w:proofErr w:type="spellEnd"/>
      <w:r>
        <w:t xml:space="preserve"> Page.  Indicate how many books you have read and a link to your page on the last page of your final exam.</w:t>
      </w:r>
    </w:p>
    <w:p w14:paraId="6D2F6795" w14:textId="4EA5BA3C" w:rsidR="00CD05D3" w:rsidRDefault="00CD05D3" w:rsidP="00CD05D3">
      <w:pPr>
        <w:pStyle w:val="ListParagraph"/>
      </w:pPr>
    </w:p>
    <w:p w14:paraId="46E67A6B" w14:textId="77777777" w:rsidR="00CD05D3" w:rsidRDefault="00CD05D3" w:rsidP="00CD05D3">
      <w:pPr>
        <w:pStyle w:val="ListParagraph"/>
      </w:pPr>
    </w:p>
    <w:p w14:paraId="1458BEA2" w14:textId="77777777" w:rsidR="00533F78" w:rsidRPr="00583E8F" w:rsidRDefault="00533F78" w:rsidP="000A324E">
      <w:pPr>
        <w:spacing w:before="120"/>
        <w:rPr>
          <w:rFonts w:ascii="Arial" w:hAnsi="Arial" w:cs="Arial"/>
          <w:b/>
        </w:rPr>
      </w:pPr>
    </w:p>
    <w:sectPr w:rsidR="00533F78" w:rsidRPr="00583E8F" w:rsidSect="005E18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864" w:right="1152" w:bottom="864" w:left="1152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194F99" w14:textId="77777777" w:rsidR="00F70ADD" w:rsidRDefault="00F70ADD" w:rsidP="009F654F">
      <w:r>
        <w:separator/>
      </w:r>
    </w:p>
  </w:endnote>
  <w:endnote w:type="continuationSeparator" w:id="0">
    <w:p w14:paraId="27ECF488" w14:textId="77777777" w:rsidR="00F70ADD" w:rsidRDefault="00F70ADD" w:rsidP="009F6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5B1282" w14:textId="77777777" w:rsidR="00FC5F5B" w:rsidRDefault="00FC5F5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A0B728" w14:textId="77777777" w:rsidR="0015402D" w:rsidRPr="00F741B8" w:rsidRDefault="00F741B8" w:rsidP="0015402D">
    <w:pPr>
      <w:pStyle w:val="Footer"/>
      <w:tabs>
        <w:tab w:val="right" w:pos="13680"/>
      </w:tabs>
      <w:jc w:val="right"/>
      <w:rPr>
        <w:rFonts w:ascii="Arial" w:hAnsi="Arial" w:cs="Arial"/>
      </w:rPr>
    </w:pPr>
    <w:r w:rsidRPr="00F741B8">
      <w:rPr>
        <w:rFonts w:ascii="Arial" w:hAnsi="Arial" w:cs="Arial"/>
      </w:rPr>
      <w:t>Usage 201</w:t>
    </w:r>
    <w:r w:rsidR="0015402D">
      <w:rPr>
        <w:rFonts w:ascii="Arial" w:hAnsi="Arial" w:cs="Arial"/>
      </w:rPr>
      <w:t>7-18, no change from prior years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2EDE10" w14:textId="77777777" w:rsidR="00FC5F5B" w:rsidRDefault="00FC5F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A6682A" w14:textId="77777777" w:rsidR="00F70ADD" w:rsidRDefault="00F70ADD" w:rsidP="009F654F">
      <w:r>
        <w:separator/>
      </w:r>
    </w:p>
  </w:footnote>
  <w:footnote w:type="continuationSeparator" w:id="0">
    <w:p w14:paraId="22F78FF3" w14:textId="77777777" w:rsidR="00F70ADD" w:rsidRDefault="00F70ADD" w:rsidP="009F65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01EE91" w14:textId="77777777" w:rsidR="00FC5F5B" w:rsidRDefault="00FC5F5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8DAEE1" w14:textId="77777777" w:rsidR="00FC5F5B" w:rsidRDefault="00FC5F5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A2967E" w14:textId="77777777" w:rsidR="00FC5F5B" w:rsidRDefault="00FC5F5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112A79"/>
    <w:multiLevelType w:val="hybridMultilevel"/>
    <w:tmpl w:val="B78E4D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ndersen, Kent Steven">
    <w15:presenceInfo w15:providerId="None" w15:userId="Andersen, Kent Steve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24E"/>
    <w:rsid w:val="0003643F"/>
    <w:rsid w:val="00070999"/>
    <w:rsid w:val="000765B2"/>
    <w:rsid w:val="000A324E"/>
    <w:rsid w:val="00131736"/>
    <w:rsid w:val="00134118"/>
    <w:rsid w:val="0015402D"/>
    <w:rsid w:val="0016143E"/>
    <w:rsid w:val="001A6FE1"/>
    <w:rsid w:val="001D6BE3"/>
    <w:rsid w:val="002249C6"/>
    <w:rsid w:val="00341912"/>
    <w:rsid w:val="00374EEA"/>
    <w:rsid w:val="003C6F5A"/>
    <w:rsid w:val="00454810"/>
    <w:rsid w:val="00463C3C"/>
    <w:rsid w:val="00472B72"/>
    <w:rsid w:val="004A3EAF"/>
    <w:rsid w:val="00533F78"/>
    <w:rsid w:val="0056071C"/>
    <w:rsid w:val="005D50C4"/>
    <w:rsid w:val="00641CE1"/>
    <w:rsid w:val="00646FE8"/>
    <w:rsid w:val="00654F29"/>
    <w:rsid w:val="00683714"/>
    <w:rsid w:val="007D30A9"/>
    <w:rsid w:val="008722C0"/>
    <w:rsid w:val="009720E6"/>
    <w:rsid w:val="0099270F"/>
    <w:rsid w:val="009D4593"/>
    <w:rsid w:val="009E4816"/>
    <w:rsid w:val="009F654F"/>
    <w:rsid w:val="00B37BF0"/>
    <w:rsid w:val="00B53887"/>
    <w:rsid w:val="00B90319"/>
    <w:rsid w:val="00BA4BDF"/>
    <w:rsid w:val="00BA6103"/>
    <w:rsid w:val="00BC4F48"/>
    <w:rsid w:val="00BE7D71"/>
    <w:rsid w:val="00C01C99"/>
    <w:rsid w:val="00C41C8F"/>
    <w:rsid w:val="00CA46BF"/>
    <w:rsid w:val="00CD05D3"/>
    <w:rsid w:val="00D00065"/>
    <w:rsid w:val="00D2430B"/>
    <w:rsid w:val="00D4729B"/>
    <w:rsid w:val="00D50311"/>
    <w:rsid w:val="00DA449E"/>
    <w:rsid w:val="00E352E5"/>
    <w:rsid w:val="00E67B11"/>
    <w:rsid w:val="00EA6F03"/>
    <w:rsid w:val="00EF7917"/>
    <w:rsid w:val="00F70ADD"/>
    <w:rsid w:val="00F741B8"/>
    <w:rsid w:val="00F9592B"/>
    <w:rsid w:val="00FB2DAE"/>
    <w:rsid w:val="00FC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E503707"/>
  <w15:docId w15:val="{3F1FF62F-3ADB-4198-94E2-BD86C07B8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32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A324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A324E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rsid w:val="000A324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0A324E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22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22C0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33F7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654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Gaubatz, Noreen</dc:creator>
  <cp:lastModifiedBy>Jacobs, Louanne C.</cp:lastModifiedBy>
  <cp:revision>2</cp:revision>
  <cp:lastPrinted>2013-10-01T02:25:00Z</cp:lastPrinted>
  <dcterms:created xsi:type="dcterms:W3CDTF">2020-11-17T17:59:00Z</dcterms:created>
  <dcterms:modified xsi:type="dcterms:W3CDTF">2020-11-17T17:59:00Z</dcterms:modified>
</cp:coreProperties>
</file>