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Trent Feehan</w:t>
      </w:r>
    </w:p>
    <w:p w14:paraId="00000002" w14:textId="77777777"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Dr. Champion</w:t>
      </w:r>
    </w:p>
    <w:p w14:paraId="00000003" w14:textId="77777777"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MFS 260</w:t>
      </w:r>
    </w:p>
    <w:p w14:paraId="00000004" w14:textId="77777777"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12 September 2022</w:t>
      </w:r>
    </w:p>
    <w:p w14:paraId="00000005" w14:textId="77777777" w:rsidR="00A065B9" w:rsidRDefault="007F7CD4">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Response to Melvin Van Peebles’ </w:t>
      </w:r>
      <w:r>
        <w:rPr>
          <w:rFonts w:ascii="Times New Roman" w:eastAsia="Times New Roman" w:hAnsi="Times New Roman" w:cs="Times New Roman"/>
          <w:i/>
          <w:sz w:val="24"/>
          <w:szCs w:val="24"/>
        </w:rPr>
        <w:t>Classified X</w:t>
      </w:r>
    </w:p>
    <w:p w14:paraId="00000006" w14:textId="03AB7452"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Melvin Van Peebles’ </w:t>
      </w:r>
      <w:r w:rsidRPr="00443949">
        <w:rPr>
          <w:rFonts w:ascii="Times New Roman" w:eastAsia="Times New Roman" w:hAnsi="Times New Roman" w:cs="Times New Roman"/>
          <w:i/>
          <w:sz w:val="24"/>
          <w:szCs w:val="24"/>
          <w:rPrChange w:id="0" w:author="Champion, Teddy" w:date="2022-09-15T08:00:00Z">
            <w:rPr>
              <w:rFonts w:ascii="Times New Roman" w:eastAsia="Times New Roman" w:hAnsi="Times New Roman" w:cs="Times New Roman"/>
              <w:sz w:val="24"/>
              <w:szCs w:val="24"/>
            </w:rPr>
          </w:rPrChange>
        </w:rPr>
        <w:t>Classified X</w:t>
      </w:r>
      <w:r>
        <w:rPr>
          <w:rFonts w:ascii="Times New Roman" w:eastAsia="Times New Roman" w:hAnsi="Times New Roman" w:cs="Times New Roman"/>
          <w:sz w:val="24"/>
          <w:szCs w:val="24"/>
        </w:rPr>
        <w:t xml:space="preserve"> was an eye-opening experience for me. It is every bit of harsh as it is true: black people have always faced discrimination and ridicule in the American film industry. Not just in the age of Jim Crow either, it goes all the</w:t>
      </w:r>
      <w:r>
        <w:rPr>
          <w:rFonts w:ascii="Times New Roman" w:eastAsia="Times New Roman" w:hAnsi="Times New Roman" w:cs="Times New Roman"/>
          <w:sz w:val="24"/>
          <w:szCs w:val="24"/>
        </w:rPr>
        <w:t xml:space="preserve"> way to the turn of the </w:t>
      </w:r>
      <w:del w:id="1" w:author="Champion, Teddy" w:date="2022-09-15T07:58:00Z">
        <w:r w:rsidDel="00443949">
          <w:rPr>
            <w:rFonts w:ascii="Times New Roman" w:eastAsia="Times New Roman" w:hAnsi="Times New Roman" w:cs="Times New Roman"/>
            <w:sz w:val="24"/>
            <w:szCs w:val="24"/>
          </w:rPr>
          <w:delText>millenia</w:delText>
        </w:r>
      </w:del>
      <w:ins w:id="2" w:author="Champion, Teddy" w:date="2022-09-15T07:58:00Z">
        <w:r w:rsidR="00443949">
          <w:rPr>
            <w:rFonts w:ascii="Times New Roman" w:eastAsia="Times New Roman" w:hAnsi="Times New Roman" w:cs="Times New Roman"/>
            <w:sz w:val="24"/>
            <w:szCs w:val="24"/>
          </w:rPr>
          <w:t>millennia</w:t>
        </w:r>
      </w:ins>
      <w:r>
        <w:rPr>
          <w:rFonts w:ascii="Times New Roman" w:eastAsia="Times New Roman" w:hAnsi="Times New Roman" w:cs="Times New Roman"/>
          <w:sz w:val="24"/>
          <w:szCs w:val="24"/>
        </w:rPr>
        <w:t xml:space="preserve"> and even to this very day. Peebles makes it known that the archetypes that black actors had to fulfill changed depending on the era, even at times of great racial conflict and civil protest, with the blaxploitation movie er</w:t>
      </w:r>
      <w:r>
        <w:rPr>
          <w:rFonts w:ascii="Times New Roman" w:eastAsia="Times New Roman" w:hAnsi="Times New Roman" w:cs="Times New Roman"/>
          <w:sz w:val="24"/>
          <w:szCs w:val="24"/>
        </w:rPr>
        <w:t>a starting as a result of Peebles’ own film made during the racial tensions of the 70s (</w:t>
      </w:r>
      <w:r>
        <w:rPr>
          <w:rFonts w:ascii="Times New Roman" w:eastAsia="Times New Roman" w:hAnsi="Times New Roman" w:cs="Times New Roman"/>
          <w:i/>
          <w:sz w:val="24"/>
          <w:szCs w:val="24"/>
        </w:rPr>
        <w:t>Classified X</w:t>
      </w:r>
      <w:r>
        <w:rPr>
          <w:rFonts w:ascii="Times New Roman" w:eastAsia="Times New Roman" w:hAnsi="Times New Roman" w:cs="Times New Roman"/>
          <w:sz w:val="24"/>
          <w:szCs w:val="24"/>
        </w:rPr>
        <w:t xml:space="preserve"> 45:00-46:45). It’s honestly revolting how studio executives took advantage of such an important time to churn out box office success, even looking at it fr</w:t>
      </w:r>
      <w:r>
        <w:rPr>
          <w:rFonts w:ascii="Times New Roman" w:eastAsia="Times New Roman" w:hAnsi="Times New Roman" w:cs="Times New Roman"/>
          <w:sz w:val="24"/>
          <w:szCs w:val="24"/>
        </w:rPr>
        <w:t>om a business perspective it’s dehumanizing and ineffective in the long run.</w:t>
      </w:r>
    </w:p>
    <w:p w14:paraId="00000007" w14:textId="3F38AC50" w:rsidR="00A065B9" w:rsidRDefault="007F7CD4">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What really sticks with me is the fact that Peebles states that this appropriation still exists today. There have been numerous controversies concerning black actors being harass</w:t>
      </w:r>
      <w:r>
        <w:rPr>
          <w:rFonts w:ascii="Times New Roman" w:eastAsia="Times New Roman" w:hAnsi="Times New Roman" w:cs="Times New Roman"/>
          <w:sz w:val="24"/>
          <w:szCs w:val="24"/>
        </w:rPr>
        <w:t xml:space="preserve">ed or taken advantage of by studios, </w:t>
      </w:r>
      <w:commentRangeStart w:id="3"/>
      <w:r>
        <w:rPr>
          <w:rFonts w:ascii="Times New Roman" w:eastAsia="Times New Roman" w:hAnsi="Times New Roman" w:cs="Times New Roman"/>
          <w:sz w:val="24"/>
          <w:szCs w:val="24"/>
        </w:rPr>
        <w:t>take for example the abuse of Warner Bros. to Ray Fisher during the production of Justice League (</w:t>
      </w:r>
      <w:proofErr w:type="spellStart"/>
      <w:r>
        <w:rPr>
          <w:rFonts w:ascii="Times New Roman" w:eastAsia="Times New Roman" w:hAnsi="Times New Roman" w:cs="Times New Roman"/>
          <w:sz w:val="24"/>
          <w:szCs w:val="24"/>
        </w:rPr>
        <w:t>Nebens</w:t>
      </w:r>
      <w:proofErr w:type="spellEnd"/>
      <w:r>
        <w:rPr>
          <w:rFonts w:ascii="Times New Roman" w:eastAsia="Times New Roman" w:hAnsi="Times New Roman" w:cs="Times New Roman"/>
          <w:sz w:val="24"/>
          <w:szCs w:val="24"/>
        </w:rPr>
        <w:t>).</w:t>
      </w:r>
      <w:commentRangeEnd w:id="3"/>
      <w:r w:rsidR="00443949">
        <w:rPr>
          <w:rStyle w:val="CommentReference"/>
        </w:rPr>
        <w:commentReference w:id="3"/>
      </w:r>
      <w:r>
        <w:rPr>
          <w:rFonts w:ascii="Times New Roman" w:eastAsia="Times New Roman" w:hAnsi="Times New Roman" w:cs="Times New Roman"/>
          <w:sz w:val="24"/>
          <w:szCs w:val="24"/>
        </w:rPr>
        <w:t xml:space="preserve"> This problem still persists today, and Van Peebles had identified this problem so long ago but even after his pa</w:t>
      </w:r>
      <w:r>
        <w:rPr>
          <w:rFonts w:ascii="Times New Roman" w:eastAsia="Times New Roman" w:hAnsi="Times New Roman" w:cs="Times New Roman"/>
          <w:sz w:val="24"/>
          <w:szCs w:val="24"/>
        </w:rPr>
        <w:t xml:space="preserve">ssing it still lives on. </w:t>
      </w:r>
      <w:del w:id="4" w:author="Champion, Teddy" w:date="2022-09-15T08:00:00Z">
        <w:r w:rsidDel="00443949">
          <w:rPr>
            <w:rFonts w:ascii="Times New Roman" w:eastAsia="Times New Roman" w:hAnsi="Times New Roman" w:cs="Times New Roman"/>
            <w:i/>
            <w:sz w:val="24"/>
            <w:szCs w:val="24"/>
          </w:rPr>
          <w:delText xml:space="preserve">Classification </w:delText>
        </w:r>
      </w:del>
      <w:ins w:id="5" w:author="Champion, Teddy" w:date="2022-09-15T08:00:00Z">
        <w:r w:rsidR="00443949">
          <w:rPr>
            <w:rFonts w:ascii="Times New Roman" w:eastAsia="Times New Roman" w:hAnsi="Times New Roman" w:cs="Times New Roman"/>
            <w:i/>
            <w:sz w:val="24"/>
            <w:szCs w:val="24"/>
          </w:rPr>
          <w:t>Classified</w:t>
        </w:r>
        <w:r w:rsidR="00443949">
          <w:rPr>
            <w:rFonts w:ascii="Times New Roman" w:eastAsia="Times New Roman" w:hAnsi="Times New Roman" w:cs="Times New Roman"/>
            <w:i/>
            <w:sz w:val="24"/>
            <w:szCs w:val="24"/>
          </w:rPr>
          <w:t xml:space="preserve"> </w:t>
        </w:r>
      </w:ins>
      <w:r>
        <w:rPr>
          <w:rFonts w:ascii="Times New Roman" w:eastAsia="Times New Roman" w:hAnsi="Times New Roman" w:cs="Times New Roman"/>
          <w:i/>
          <w:sz w:val="24"/>
          <w:szCs w:val="24"/>
        </w:rPr>
        <w:t xml:space="preserve">X </w:t>
      </w:r>
      <w:r>
        <w:rPr>
          <w:rFonts w:ascii="Times New Roman" w:eastAsia="Times New Roman" w:hAnsi="Times New Roman" w:cs="Times New Roman"/>
          <w:sz w:val="24"/>
          <w:szCs w:val="24"/>
        </w:rPr>
        <w:t>is more than a documentary I would recommend, I would urge anyone going into film to watch it.</w:t>
      </w:r>
      <w:ins w:id="6" w:author="Champion, Teddy" w:date="2022-09-15T08:01:00Z">
        <w:r w:rsidR="0032437A">
          <w:rPr>
            <w:rFonts w:ascii="Times New Roman" w:eastAsia="Times New Roman" w:hAnsi="Times New Roman" w:cs="Times New Roman"/>
            <w:sz w:val="24"/>
            <w:szCs w:val="24"/>
          </w:rPr>
          <w:t xml:space="preserve">   </w:t>
        </w:r>
        <w:commentRangeStart w:id="7"/>
        <w:commentRangeEnd w:id="7"/>
        <w:r w:rsidR="0032437A">
          <w:rPr>
            <w:rStyle w:val="CommentReference"/>
          </w:rPr>
          <w:commentReference w:id="7"/>
        </w:r>
      </w:ins>
    </w:p>
    <w:p w14:paraId="00000008" w14:textId="77777777" w:rsidR="00A065B9" w:rsidRDefault="007F7CD4">
      <w:pPr>
        <w:rPr>
          <w:rFonts w:ascii="Times New Roman" w:eastAsia="Times New Roman" w:hAnsi="Times New Roman" w:cs="Times New Roman"/>
          <w:sz w:val="24"/>
          <w:szCs w:val="24"/>
        </w:rPr>
      </w:pPr>
      <w:r>
        <w:br w:type="page"/>
      </w:r>
      <w:bookmarkStart w:id="8" w:name="_GoBack"/>
      <w:bookmarkEnd w:id="8"/>
    </w:p>
    <w:p w14:paraId="00000009" w14:textId="77777777" w:rsidR="00A065B9" w:rsidRDefault="007F7CD4">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Works Cited</w:t>
      </w:r>
    </w:p>
    <w:p w14:paraId="0000000A" w14:textId="77777777" w:rsidR="00A065B9" w:rsidRDefault="007F7CD4">
      <w:pPr>
        <w:spacing w:before="240" w:after="240" w:line="480" w:lineRule="auto"/>
        <w:ind w:left="720" w:hanging="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Nebens, Richard. “Justice League's Ray Fisher Calls out Warner Bros.. Exec after They Lose Their Job.” </w:t>
      </w:r>
      <w:r>
        <w:rPr>
          <w:rFonts w:ascii="Times New Roman" w:eastAsia="Times New Roman" w:hAnsi="Times New Roman" w:cs="Times New Roman"/>
          <w:i/>
          <w:sz w:val="24"/>
          <w:szCs w:val="24"/>
        </w:rPr>
        <w:t>Th</w:t>
      </w:r>
      <w:r>
        <w:rPr>
          <w:rFonts w:ascii="Times New Roman" w:eastAsia="Times New Roman" w:hAnsi="Times New Roman" w:cs="Times New Roman"/>
          <w:i/>
          <w:sz w:val="24"/>
          <w:szCs w:val="24"/>
        </w:rPr>
        <w:t>e Direct</w:t>
      </w:r>
      <w:r>
        <w:rPr>
          <w:rFonts w:ascii="Times New Roman" w:eastAsia="Times New Roman" w:hAnsi="Times New Roman" w:cs="Times New Roman"/>
          <w:sz w:val="24"/>
          <w:szCs w:val="24"/>
        </w:rPr>
        <w:t xml:space="preserve">, The Direct, 31 Aug. 2022, https://thedirect.com/article/justice-league-ray-fisher-warner-bros-executive. </w:t>
      </w:r>
    </w:p>
    <w:p w14:paraId="0000000B" w14:textId="77777777" w:rsidR="00A065B9" w:rsidRDefault="007F7CD4">
      <w:pPr>
        <w:spacing w:before="240" w:after="24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Peebles, Melvin Van. </w:t>
      </w:r>
      <w:r>
        <w:rPr>
          <w:rFonts w:ascii="Times New Roman" w:eastAsia="Times New Roman" w:hAnsi="Times New Roman" w:cs="Times New Roman"/>
          <w:i/>
          <w:sz w:val="24"/>
          <w:szCs w:val="24"/>
        </w:rPr>
        <w:t>Classified X</w:t>
      </w:r>
      <w:r>
        <w:rPr>
          <w:rFonts w:ascii="Times New Roman" w:eastAsia="Times New Roman" w:hAnsi="Times New Roman" w:cs="Times New Roman"/>
          <w:sz w:val="24"/>
          <w:szCs w:val="24"/>
        </w:rPr>
        <w:t>. La Sept ARTE, 1998.</w:t>
      </w:r>
    </w:p>
    <w:p w14:paraId="0000000C" w14:textId="77777777" w:rsidR="00A065B9" w:rsidRDefault="00A065B9">
      <w:pPr>
        <w:spacing w:before="240" w:after="240" w:line="480" w:lineRule="auto"/>
        <w:rPr>
          <w:rFonts w:ascii="Times New Roman" w:eastAsia="Times New Roman" w:hAnsi="Times New Roman" w:cs="Times New Roman"/>
          <w:sz w:val="24"/>
          <w:szCs w:val="24"/>
        </w:rPr>
      </w:pPr>
    </w:p>
    <w:sectPr w:rsidR="00A065B9">
      <w:headerReference w:type="default" r:id="rId9"/>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3" w:author="Champion, Teddy" w:date="2022-09-15T07:59:00Z" w:initials="CT">
    <w:p w14:paraId="2D9E80FC" w14:textId="50490BAD" w:rsidR="00443949" w:rsidRDefault="00443949">
      <w:pPr>
        <w:pStyle w:val="CommentText"/>
      </w:pPr>
      <w:r>
        <w:rPr>
          <w:rStyle w:val="CommentReference"/>
        </w:rPr>
        <w:annotationRef/>
      </w:r>
      <w:r>
        <w:t xml:space="preserve">Expand on this. I’m not familiar with </w:t>
      </w:r>
      <w:r w:rsidR="00F53A3E">
        <w:t>the story</w:t>
      </w:r>
    </w:p>
  </w:comment>
  <w:comment w:id="7" w:author="Champion, Teddy" w:date="2022-09-15T08:01:00Z" w:initials="CT">
    <w:p w14:paraId="7C374616" w14:textId="69943FBD" w:rsidR="0032437A" w:rsidRDefault="0032437A">
      <w:pPr>
        <w:pStyle w:val="CommentText"/>
      </w:pPr>
      <w:r>
        <w:rPr>
          <w:rStyle w:val="CommentReference"/>
        </w:rPr>
        <w:annotationRef/>
      </w:r>
      <w:r>
        <w:t>Excellent response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9E80FC" w15:done="0"/>
  <w15:commentEx w15:paraId="7C37461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D9E80FC" w16cid:durableId="26CD59F1"/>
  <w16cid:commentId w16cid:paraId="7C374616" w16cid:durableId="26CD5A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C4E61" w14:textId="77777777" w:rsidR="007F7CD4" w:rsidRDefault="007F7CD4">
      <w:pPr>
        <w:spacing w:line="240" w:lineRule="auto"/>
      </w:pPr>
      <w:r>
        <w:separator/>
      </w:r>
    </w:p>
  </w:endnote>
  <w:endnote w:type="continuationSeparator" w:id="0">
    <w:p w14:paraId="28033471" w14:textId="77777777" w:rsidR="007F7CD4" w:rsidRDefault="007F7CD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442181" w14:textId="77777777" w:rsidR="007F7CD4" w:rsidRDefault="007F7CD4">
      <w:pPr>
        <w:spacing w:line="240" w:lineRule="auto"/>
      </w:pPr>
      <w:r>
        <w:separator/>
      </w:r>
    </w:p>
  </w:footnote>
  <w:footnote w:type="continuationSeparator" w:id="0">
    <w:p w14:paraId="78C7AC46" w14:textId="77777777" w:rsidR="007F7CD4" w:rsidRDefault="007F7CD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0D" w14:textId="2CCFFDF4" w:rsidR="00A065B9" w:rsidRDefault="007F7CD4">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Feehan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sidR="00443949">
      <w:rPr>
        <w:rFonts w:ascii="Times New Roman" w:eastAsia="Times New Roman" w:hAnsi="Times New Roman" w:cs="Times New Roman"/>
        <w:sz w:val="24"/>
        <w:szCs w:val="24"/>
      </w:rPr>
      <w:fldChar w:fldCharType="separate"/>
    </w:r>
    <w:r w:rsidR="00443949">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ampion, Teddy">
    <w15:presenceInfo w15:providerId="AD" w15:userId="S::rtchampi@bsc.edu::65fd0106-7387-42e6-be96-58de4215cfd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65B9"/>
    <w:rsid w:val="0032437A"/>
    <w:rsid w:val="00443949"/>
    <w:rsid w:val="007F7CD4"/>
    <w:rsid w:val="00A065B9"/>
    <w:rsid w:val="00F53A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446A194"/>
  <w15:docId w15:val="{C046F4EF-F1B6-094D-B3D7-64AC6C1F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44394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4394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43949"/>
    <w:rPr>
      <w:sz w:val="16"/>
      <w:szCs w:val="16"/>
    </w:rPr>
  </w:style>
  <w:style w:type="paragraph" w:styleId="CommentText">
    <w:name w:val="annotation text"/>
    <w:basedOn w:val="Normal"/>
    <w:link w:val="CommentTextChar"/>
    <w:uiPriority w:val="99"/>
    <w:semiHidden/>
    <w:unhideWhenUsed/>
    <w:rsid w:val="00443949"/>
    <w:pPr>
      <w:spacing w:line="240" w:lineRule="auto"/>
    </w:pPr>
    <w:rPr>
      <w:sz w:val="20"/>
      <w:szCs w:val="20"/>
    </w:rPr>
  </w:style>
  <w:style w:type="character" w:customStyle="1" w:styleId="CommentTextChar">
    <w:name w:val="Comment Text Char"/>
    <w:basedOn w:val="DefaultParagraphFont"/>
    <w:link w:val="CommentText"/>
    <w:uiPriority w:val="99"/>
    <w:semiHidden/>
    <w:rsid w:val="00443949"/>
    <w:rPr>
      <w:sz w:val="20"/>
      <w:szCs w:val="20"/>
    </w:rPr>
  </w:style>
  <w:style w:type="paragraph" w:styleId="CommentSubject">
    <w:name w:val="annotation subject"/>
    <w:basedOn w:val="CommentText"/>
    <w:next w:val="CommentText"/>
    <w:link w:val="CommentSubjectChar"/>
    <w:uiPriority w:val="99"/>
    <w:semiHidden/>
    <w:unhideWhenUsed/>
    <w:rsid w:val="00443949"/>
    <w:rPr>
      <w:b/>
      <w:bCs/>
    </w:rPr>
  </w:style>
  <w:style w:type="character" w:customStyle="1" w:styleId="CommentSubjectChar">
    <w:name w:val="Comment Subject Char"/>
    <w:basedOn w:val="CommentTextChar"/>
    <w:link w:val="CommentSubject"/>
    <w:uiPriority w:val="99"/>
    <w:semiHidden/>
    <w:rsid w:val="0044394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273</Words>
  <Characters>1560</Characters>
  <Application>Microsoft Office Word</Application>
  <DocSecurity>0</DocSecurity>
  <Lines>13</Lines>
  <Paragraphs>3</Paragraphs>
  <ScaleCrop>false</ScaleCrop>
  <Company/>
  <LinksUpToDate>false</LinksUpToDate>
  <CharactersWithSpaces>1830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Champion, Teddy</cp:lastModifiedBy>
  <cp:revision>4</cp:revision>
  <dcterms:created xsi:type="dcterms:W3CDTF">2022-09-15T12:57:00Z</dcterms:created>
  <dcterms:modified xsi:type="dcterms:W3CDTF">2022-09-15T13:02:00Z</dcterms:modified>
</cp:coreProperties>
</file>