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3E999" w14:textId="25B656FC" w:rsidR="00247BA9"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Jocelyn Munguia</w:t>
      </w:r>
    </w:p>
    <w:p w14:paraId="5F33C402" w14:textId="1B26E24D" w:rsidR="004F0DC7"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Dr. Champion</w:t>
      </w:r>
    </w:p>
    <w:p w14:paraId="3DC47139" w14:textId="16E87276" w:rsidR="004F0DC7"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 xml:space="preserve">Living a Life of Significance </w:t>
      </w:r>
    </w:p>
    <w:p w14:paraId="6E7BC526" w14:textId="30BC8DA7" w:rsidR="004F0DC7" w:rsidRDefault="002C79D8" w:rsidP="004F0DC7">
      <w:pPr>
        <w:spacing w:line="480" w:lineRule="auto"/>
        <w:rPr>
          <w:rFonts w:ascii="Times New Roman" w:hAnsi="Times New Roman" w:cs="Times New Roman"/>
          <w:sz w:val="24"/>
          <w:szCs w:val="24"/>
        </w:rPr>
      </w:pPr>
      <w:r>
        <w:rPr>
          <w:rFonts w:ascii="Times New Roman" w:hAnsi="Times New Roman" w:cs="Times New Roman"/>
          <w:sz w:val="24"/>
          <w:szCs w:val="24"/>
        </w:rPr>
        <w:t>9 October 22</w:t>
      </w:r>
    </w:p>
    <w:p w14:paraId="4C92FD8F" w14:textId="43A75C0E" w:rsidR="002C79D8" w:rsidRDefault="002C79D8" w:rsidP="002C79D8">
      <w:pPr>
        <w:spacing w:line="480" w:lineRule="auto"/>
        <w:jc w:val="center"/>
        <w:rPr>
          <w:rFonts w:ascii="Times New Roman" w:hAnsi="Times New Roman" w:cs="Times New Roman"/>
          <w:sz w:val="24"/>
          <w:szCs w:val="24"/>
        </w:rPr>
      </w:pPr>
      <w:r>
        <w:rPr>
          <w:rFonts w:ascii="Times New Roman" w:hAnsi="Times New Roman" w:cs="Times New Roman"/>
          <w:sz w:val="24"/>
          <w:szCs w:val="24"/>
        </w:rPr>
        <w:t>Interview</w:t>
      </w:r>
    </w:p>
    <w:p w14:paraId="06835E8E" w14:textId="4351300C" w:rsidR="002C79D8" w:rsidRDefault="002C79D8" w:rsidP="002C79D8">
      <w:pPr>
        <w:spacing w:line="480" w:lineRule="auto"/>
        <w:rPr>
          <w:rFonts w:ascii="Times New Roman" w:hAnsi="Times New Roman" w:cs="Times New Roman"/>
          <w:sz w:val="24"/>
          <w:szCs w:val="24"/>
        </w:rPr>
      </w:pPr>
      <w:r>
        <w:rPr>
          <w:rFonts w:ascii="Times New Roman" w:hAnsi="Times New Roman" w:cs="Times New Roman"/>
          <w:sz w:val="24"/>
          <w:szCs w:val="24"/>
        </w:rPr>
        <w:tab/>
        <w:t>When I first met Mrs. Melissa</w:t>
      </w:r>
      <w:r w:rsidR="00AC0173">
        <w:rPr>
          <w:rFonts w:ascii="Times New Roman" w:hAnsi="Times New Roman" w:cs="Times New Roman"/>
          <w:sz w:val="24"/>
          <w:szCs w:val="24"/>
        </w:rPr>
        <w:t xml:space="preserve">, I was very young. Her daughter was best friends with my little sister. </w:t>
      </w:r>
      <w:r w:rsidR="00511169">
        <w:rPr>
          <w:rFonts w:ascii="Times New Roman" w:hAnsi="Times New Roman" w:cs="Times New Roman"/>
          <w:sz w:val="24"/>
          <w:szCs w:val="24"/>
        </w:rPr>
        <w:t>As I began to grow older, I looked up to Mrs. Melissa. Everything about her life seemed so</w:t>
      </w:r>
      <w:r w:rsidR="00B84343">
        <w:rPr>
          <w:rFonts w:ascii="Times New Roman" w:hAnsi="Times New Roman" w:cs="Times New Roman"/>
          <w:sz w:val="24"/>
          <w:szCs w:val="24"/>
        </w:rPr>
        <w:t xml:space="preserve"> organized and structured. She has three kids, a husband, and a lot of </w:t>
      </w:r>
      <w:r w:rsidR="004808FE">
        <w:rPr>
          <w:rFonts w:ascii="Times New Roman" w:hAnsi="Times New Roman" w:cs="Times New Roman"/>
          <w:sz w:val="24"/>
          <w:szCs w:val="24"/>
        </w:rPr>
        <w:t>pets</w:t>
      </w:r>
      <w:r w:rsidR="00B84343">
        <w:rPr>
          <w:rFonts w:ascii="Times New Roman" w:hAnsi="Times New Roman" w:cs="Times New Roman"/>
          <w:sz w:val="24"/>
          <w:szCs w:val="24"/>
        </w:rPr>
        <w:t>.</w:t>
      </w:r>
      <w:r w:rsidR="003A675A">
        <w:rPr>
          <w:rFonts w:ascii="Times New Roman" w:hAnsi="Times New Roman" w:cs="Times New Roman"/>
          <w:sz w:val="24"/>
          <w:szCs w:val="24"/>
        </w:rPr>
        <w:t xml:space="preserve"> She has a demanding job but always makes time for her family, parents, and her own personal life. </w:t>
      </w:r>
      <w:r w:rsidR="00407595">
        <w:rPr>
          <w:rFonts w:ascii="Times New Roman" w:hAnsi="Times New Roman" w:cs="Times New Roman"/>
          <w:sz w:val="24"/>
          <w:szCs w:val="24"/>
        </w:rPr>
        <w:t xml:space="preserve">Her </w:t>
      </w:r>
      <w:r w:rsidR="004808FE">
        <w:rPr>
          <w:rFonts w:ascii="Times New Roman" w:hAnsi="Times New Roman" w:cs="Times New Roman"/>
          <w:sz w:val="24"/>
          <w:szCs w:val="24"/>
        </w:rPr>
        <w:t>house</w:t>
      </w:r>
      <w:r w:rsidR="00407595">
        <w:rPr>
          <w:rFonts w:ascii="Times New Roman" w:hAnsi="Times New Roman" w:cs="Times New Roman"/>
          <w:sz w:val="24"/>
          <w:szCs w:val="24"/>
        </w:rPr>
        <w:t xml:space="preserve"> was always decorated for every holiday, she always threw parties with the best food, and</w:t>
      </w:r>
      <w:r w:rsidR="002A0879">
        <w:rPr>
          <w:rFonts w:ascii="Times New Roman" w:hAnsi="Times New Roman" w:cs="Times New Roman"/>
          <w:sz w:val="24"/>
          <w:szCs w:val="24"/>
        </w:rPr>
        <w:t xml:space="preserve"> made sure she helped fulfill her kids’ passions. </w:t>
      </w:r>
      <w:r w:rsidR="009A5AD5">
        <w:rPr>
          <w:rFonts w:ascii="Times New Roman" w:hAnsi="Times New Roman" w:cs="Times New Roman"/>
          <w:sz w:val="24"/>
          <w:szCs w:val="24"/>
        </w:rPr>
        <w:t>Mrs. Melissa has taught me that you never do</w:t>
      </w:r>
      <w:r w:rsidR="009C41F5">
        <w:rPr>
          <w:rFonts w:ascii="Times New Roman" w:hAnsi="Times New Roman" w:cs="Times New Roman"/>
          <w:sz w:val="24"/>
          <w:szCs w:val="24"/>
        </w:rPr>
        <w:t xml:space="preserve"> not</w:t>
      </w:r>
      <w:r w:rsidR="009A5AD5">
        <w:rPr>
          <w:rFonts w:ascii="Times New Roman" w:hAnsi="Times New Roman" w:cs="Times New Roman"/>
          <w:sz w:val="24"/>
          <w:szCs w:val="24"/>
        </w:rPr>
        <w:t xml:space="preserve"> have enough time </w:t>
      </w:r>
      <w:r w:rsidR="00263A7C">
        <w:rPr>
          <w:rFonts w:ascii="Times New Roman" w:hAnsi="Times New Roman" w:cs="Times New Roman"/>
          <w:sz w:val="24"/>
          <w:szCs w:val="24"/>
        </w:rPr>
        <w:t xml:space="preserve">for </w:t>
      </w:r>
      <w:r w:rsidR="00035599">
        <w:rPr>
          <w:rFonts w:ascii="Times New Roman" w:hAnsi="Times New Roman" w:cs="Times New Roman"/>
          <w:sz w:val="24"/>
          <w:szCs w:val="24"/>
        </w:rPr>
        <w:t>anything if</w:t>
      </w:r>
      <w:r w:rsidR="00263A7C">
        <w:rPr>
          <w:rFonts w:ascii="Times New Roman" w:hAnsi="Times New Roman" w:cs="Times New Roman"/>
          <w:sz w:val="24"/>
          <w:szCs w:val="24"/>
        </w:rPr>
        <w:t xml:space="preserve"> you prioritize your time</w:t>
      </w:r>
      <w:r w:rsidR="009C41F5">
        <w:rPr>
          <w:rFonts w:ascii="Times New Roman" w:hAnsi="Times New Roman" w:cs="Times New Roman"/>
          <w:sz w:val="24"/>
          <w:szCs w:val="24"/>
        </w:rPr>
        <w:t xml:space="preserve"> correctly</w:t>
      </w:r>
      <w:r w:rsidR="00263A7C">
        <w:rPr>
          <w:rFonts w:ascii="Times New Roman" w:hAnsi="Times New Roman" w:cs="Times New Roman"/>
          <w:sz w:val="24"/>
          <w:szCs w:val="24"/>
        </w:rPr>
        <w:t xml:space="preserve">. </w:t>
      </w:r>
      <w:r w:rsidR="009C41F5">
        <w:rPr>
          <w:rFonts w:ascii="Times New Roman" w:hAnsi="Times New Roman" w:cs="Times New Roman"/>
          <w:sz w:val="24"/>
          <w:szCs w:val="24"/>
        </w:rPr>
        <w:t>She is a</w:t>
      </w:r>
      <w:r w:rsidR="00035599">
        <w:rPr>
          <w:rFonts w:ascii="Times New Roman" w:hAnsi="Times New Roman" w:cs="Times New Roman"/>
          <w:sz w:val="24"/>
          <w:szCs w:val="24"/>
        </w:rPr>
        <w:t xml:space="preserve"> big part of the reason </w:t>
      </w:r>
      <w:r w:rsidR="00E560CE">
        <w:rPr>
          <w:rFonts w:ascii="Times New Roman" w:hAnsi="Times New Roman" w:cs="Times New Roman"/>
          <w:sz w:val="24"/>
          <w:szCs w:val="24"/>
        </w:rPr>
        <w:t>I am</w:t>
      </w:r>
      <w:r w:rsidR="00241CEA">
        <w:rPr>
          <w:rFonts w:ascii="Times New Roman" w:hAnsi="Times New Roman" w:cs="Times New Roman"/>
          <w:sz w:val="24"/>
          <w:szCs w:val="24"/>
        </w:rPr>
        <w:t xml:space="preserve"> interested in nursing. </w:t>
      </w:r>
      <w:r w:rsidR="0078750C">
        <w:rPr>
          <w:rFonts w:ascii="Times New Roman" w:hAnsi="Times New Roman" w:cs="Times New Roman"/>
          <w:sz w:val="24"/>
          <w:szCs w:val="24"/>
        </w:rPr>
        <w:t xml:space="preserve">   </w:t>
      </w:r>
      <w:commentRangeStart w:id="0"/>
      <w:commentRangeEnd w:id="0"/>
      <w:r w:rsidR="0078750C">
        <w:rPr>
          <w:rStyle w:val="CommentReference"/>
        </w:rPr>
        <w:commentReference w:id="0"/>
      </w:r>
    </w:p>
    <w:p w14:paraId="26F32EAD" w14:textId="3CDB3D2B" w:rsidR="00241CEA" w:rsidRDefault="00241CEA"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r w:rsidR="00BD6572">
        <w:rPr>
          <w:rFonts w:ascii="Times New Roman" w:hAnsi="Times New Roman" w:cs="Times New Roman"/>
          <w:sz w:val="24"/>
          <w:szCs w:val="24"/>
        </w:rPr>
        <w:t xml:space="preserve">I began the interview asking what </w:t>
      </w:r>
      <w:r w:rsidR="00D516F0">
        <w:rPr>
          <w:rFonts w:ascii="Times New Roman" w:hAnsi="Times New Roman" w:cs="Times New Roman"/>
          <w:sz w:val="24"/>
          <w:szCs w:val="24"/>
        </w:rPr>
        <w:t xml:space="preserve">exactly she is currently doing and what other jobs she has had in nursing. She is currently a </w:t>
      </w:r>
      <w:r w:rsidR="006966C3">
        <w:rPr>
          <w:rFonts w:ascii="Times New Roman" w:hAnsi="Times New Roman" w:cs="Times New Roman"/>
          <w:sz w:val="24"/>
          <w:szCs w:val="24"/>
        </w:rPr>
        <w:t>RN</w:t>
      </w:r>
      <w:r w:rsidR="007D4383">
        <w:rPr>
          <w:rFonts w:ascii="Times New Roman" w:hAnsi="Times New Roman" w:cs="Times New Roman"/>
          <w:sz w:val="24"/>
          <w:szCs w:val="24"/>
        </w:rPr>
        <w:t xml:space="preserve"> (clinical documentation specialist)</w:t>
      </w:r>
      <w:r w:rsidR="006966C3">
        <w:rPr>
          <w:rFonts w:ascii="Times New Roman" w:hAnsi="Times New Roman" w:cs="Times New Roman"/>
          <w:sz w:val="24"/>
          <w:szCs w:val="24"/>
        </w:rPr>
        <w:t xml:space="preserve">, but </w:t>
      </w:r>
      <w:r w:rsidR="0095121D">
        <w:rPr>
          <w:rFonts w:ascii="Times New Roman" w:hAnsi="Times New Roman" w:cs="Times New Roman"/>
          <w:sz w:val="24"/>
          <w:szCs w:val="24"/>
        </w:rPr>
        <w:t xml:space="preserve">previously she was a neonatal nurse for </w:t>
      </w:r>
      <w:r w:rsidR="00CE1702">
        <w:rPr>
          <w:rFonts w:ascii="Times New Roman" w:hAnsi="Times New Roman" w:cs="Times New Roman"/>
          <w:sz w:val="24"/>
          <w:szCs w:val="24"/>
        </w:rPr>
        <w:t xml:space="preserve">thirteen years and </w:t>
      </w:r>
      <w:ins w:id="1" w:author="Champion, Teddy" w:date="2022-10-10T21:19:00Z">
        <w:r w:rsidR="0078750C">
          <w:rPr>
            <w:rFonts w:ascii="Times New Roman" w:hAnsi="Times New Roman" w:cs="Times New Roman"/>
            <w:sz w:val="24"/>
            <w:szCs w:val="24"/>
          </w:rPr>
          <w:t xml:space="preserve">spent </w:t>
        </w:r>
      </w:ins>
      <w:r w:rsidR="007D4383">
        <w:rPr>
          <w:rFonts w:ascii="Times New Roman" w:hAnsi="Times New Roman" w:cs="Times New Roman"/>
          <w:sz w:val="24"/>
          <w:szCs w:val="24"/>
        </w:rPr>
        <w:t xml:space="preserve">five years as a RN systems coordinator. </w:t>
      </w:r>
      <w:r w:rsidR="006E0AA7">
        <w:rPr>
          <w:rFonts w:ascii="Times New Roman" w:hAnsi="Times New Roman" w:cs="Times New Roman"/>
          <w:sz w:val="24"/>
          <w:szCs w:val="24"/>
        </w:rPr>
        <w:t>She identified this field of wor</w:t>
      </w:r>
      <w:r w:rsidR="00DB4AED">
        <w:rPr>
          <w:rFonts w:ascii="Times New Roman" w:hAnsi="Times New Roman" w:cs="Times New Roman"/>
          <w:sz w:val="24"/>
          <w:szCs w:val="24"/>
        </w:rPr>
        <w:t>k because she had a friend who was a current nurse. Her fri</w:t>
      </w:r>
      <w:r w:rsidR="00304A8D">
        <w:rPr>
          <w:rFonts w:ascii="Times New Roman" w:hAnsi="Times New Roman" w:cs="Times New Roman"/>
          <w:sz w:val="24"/>
          <w:szCs w:val="24"/>
        </w:rPr>
        <w:t xml:space="preserve">end recruited her to the field of </w:t>
      </w:r>
      <w:r w:rsidR="008178E3">
        <w:rPr>
          <w:rFonts w:ascii="Times New Roman" w:hAnsi="Times New Roman" w:cs="Times New Roman"/>
          <w:sz w:val="24"/>
          <w:szCs w:val="24"/>
        </w:rPr>
        <w:t>nursing,</w:t>
      </w:r>
      <w:r w:rsidR="00304A8D">
        <w:rPr>
          <w:rFonts w:ascii="Times New Roman" w:hAnsi="Times New Roman" w:cs="Times New Roman"/>
          <w:sz w:val="24"/>
          <w:szCs w:val="24"/>
        </w:rPr>
        <w:t xml:space="preserve"> and she is so glad she did. </w:t>
      </w:r>
      <w:r w:rsidR="008178E3">
        <w:rPr>
          <w:rFonts w:ascii="Times New Roman" w:hAnsi="Times New Roman" w:cs="Times New Roman"/>
          <w:sz w:val="24"/>
          <w:szCs w:val="24"/>
        </w:rPr>
        <w:t xml:space="preserve">But before she committed, she </w:t>
      </w:r>
      <w:r w:rsidR="006D139F">
        <w:rPr>
          <w:rFonts w:ascii="Times New Roman" w:hAnsi="Times New Roman" w:cs="Times New Roman"/>
          <w:sz w:val="24"/>
          <w:szCs w:val="24"/>
        </w:rPr>
        <w:t>thought of the pros and cons. The pros heavily outweighed the cons</w:t>
      </w:r>
      <w:r w:rsidR="008D778C">
        <w:rPr>
          <w:rFonts w:ascii="Times New Roman" w:hAnsi="Times New Roman" w:cs="Times New Roman"/>
          <w:sz w:val="24"/>
          <w:szCs w:val="24"/>
        </w:rPr>
        <w:t xml:space="preserve">. She explained that there are </w:t>
      </w:r>
      <w:del w:id="2" w:author="Champion, Teddy" w:date="2022-10-10T21:21:00Z">
        <w:r w:rsidR="008D778C" w:rsidDel="0078750C">
          <w:rPr>
            <w:rFonts w:ascii="Times New Roman" w:hAnsi="Times New Roman" w:cs="Times New Roman"/>
            <w:sz w:val="24"/>
            <w:szCs w:val="24"/>
          </w:rPr>
          <w:delText xml:space="preserve">some </w:delText>
        </w:r>
      </w:del>
      <w:r w:rsidR="008D778C">
        <w:rPr>
          <w:rFonts w:ascii="Times New Roman" w:hAnsi="Times New Roman" w:cs="Times New Roman"/>
          <w:sz w:val="24"/>
          <w:szCs w:val="24"/>
        </w:rPr>
        <w:t>many areas in the fie</w:t>
      </w:r>
      <w:r w:rsidR="003C2019">
        <w:rPr>
          <w:rFonts w:ascii="Times New Roman" w:hAnsi="Times New Roman" w:cs="Times New Roman"/>
          <w:sz w:val="24"/>
          <w:szCs w:val="24"/>
        </w:rPr>
        <w:t>l</w:t>
      </w:r>
      <w:r w:rsidR="008D778C">
        <w:rPr>
          <w:rFonts w:ascii="Times New Roman" w:hAnsi="Times New Roman" w:cs="Times New Roman"/>
          <w:sz w:val="24"/>
          <w:szCs w:val="24"/>
        </w:rPr>
        <w:t xml:space="preserve">d of </w:t>
      </w:r>
      <w:r w:rsidR="003C2019">
        <w:rPr>
          <w:rFonts w:ascii="Times New Roman" w:hAnsi="Times New Roman" w:cs="Times New Roman"/>
          <w:sz w:val="24"/>
          <w:szCs w:val="24"/>
        </w:rPr>
        <w:t>nursing,</w:t>
      </w:r>
      <w:r w:rsidR="008D778C">
        <w:rPr>
          <w:rFonts w:ascii="Times New Roman" w:hAnsi="Times New Roman" w:cs="Times New Roman"/>
          <w:sz w:val="24"/>
          <w:szCs w:val="24"/>
        </w:rPr>
        <w:t xml:space="preserve"> and she would always have a stable job. She even brought up the fact that she made more money in her career especially during COVID-19. </w:t>
      </w:r>
      <w:r w:rsidR="003C2019">
        <w:rPr>
          <w:rFonts w:ascii="Times New Roman" w:hAnsi="Times New Roman" w:cs="Times New Roman"/>
          <w:sz w:val="24"/>
          <w:szCs w:val="24"/>
        </w:rPr>
        <w:t xml:space="preserve">She wanted to make sure she always had stability. </w:t>
      </w:r>
    </w:p>
    <w:p w14:paraId="6D8FEAF5" w14:textId="71F6A22B" w:rsidR="003C2019" w:rsidRDefault="003C2019" w:rsidP="002C79D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0A2FA0">
        <w:rPr>
          <w:rFonts w:ascii="Times New Roman" w:hAnsi="Times New Roman" w:cs="Times New Roman"/>
          <w:sz w:val="24"/>
          <w:szCs w:val="24"/>
        </w:rPr>
        <w:t xml:space="preserve">Her current role provides her with the ability to have a work and life balance. </w:t>
      </w:r>
      <w:r w:rsidR="00F63952">
        <w:rPr>
          <w:rFonts w:ascii="Times New Roman" w:hAnsi="Times New Roman" w:cs="Times New Roman"/>
          <w:sz w:val="24"/>
          <w:szCs w:val="24"/>
        </w:rPr>
        <w:t xml:space="preserve">This is so important to me. She has a flexible schedule and is allowed to work from </w:t>
      </w:r>
      <w:r w:rsidR="007B4BDF">
        <w:rPr>
          <w:rFonts w:ascii="Times New Roman" w:hAnsi="Times New Roman" w:cs="Times New Roman"/>
          <w:sz w:val="24"/>
          <w:szCs w:val="24"/>
        </w:rPr>
        <w:t xml:space="preserve">home whenever needed. </w:t>
      </w:r>
      <w:r w:rsidR="00F947E4">
        <w:rPr>
          <w:rFonts w:ascii="Times New Roman" w:hAnsi="Times New Roman" w:cs="Times New Roman"/>
          <w:sz w:val="24"/>
          <w:szCs w:val="24"/>
        </w:rPr>
        <w:t xml:space="preserve">Her youngest daughter plays high school and travel soccer, so her job allows her to travel with her daughter while still being able to work. Her </w:t>
      </w:r>
      <w:r w:rsidR="00407E2E">
        <w:rPr>
          <w:rFonts w:ascii="Times New Roman" w:hAnsi="Times New Roman" w:cs="Times New Roman"/>
          <w:sz w:val="24"/>
          <w:szCs w:val="24"/>
        </w:rPr>
        <w:t xml:space="preserve">middle son is still in high </w:t>
      </w:r>
      <w:r w:rsidR="00095E2D">
        <w:rPr>
          <w:rFonts w:ascii="Times New Roman" w:hAnsi="Times New Roman" w:cs="Times New Roman"/>
          <w:sz w:val="24"/>
          <w:szCs w:val="24"/>
        </w:rPr>
        <w:t>school,</w:t>
      </w:r>
      <w:r w:rsidR="00407E2E">
        <w:rPr>
          <w:rFonts w:ascii="Times New Roman" w:hAnsi="Times New Roman" w:cs="Times New Roman"/>
          <w:sz w:val="24"/>
          <w:szCs w:val="24"/>
        </w:rPr>
        <w:t xml:space="preserve"> and she </w:t>
      </w:r>
      <w:r w:rsidR="00095E2D">
        <w:rPr>
          <w:rFonts w:ascii="Times New Roman" w:hAnsi="Times New Roman" w:cs="Times New Roman"/>
          <w:sz w:val="24"/>
          <w:szCs w:val="24"/>
        </w:rPr>
        <w:t xml:space="preserve">helps him navigate his life to make sure he is content. Her oldest son currently goes to UAB and is the med program. She gives her time to her kids whenever they need her. </w:t>
      </w:r>
      <w:r w:rsidR="004A2827">
        <w:rPr>
          <w:rFonts w:ascii="Times New Roman" w:hAnsi="Times New Roman" w:cs="Times New Roman"/>
          <w:sz w:val="24"/>
          <w:szCs w:val="24"/>
        </w:rPr>
        <w:t xml:space="preserve">Her husband has a demanding </w:t>
      </w:r>
      <w:r w:rsidR="00B312B4">
        <w:rPr>
          <w:rFonts w:ascii="Times New Roman" w:hAnsi="Times New Roman" w:cs="Times New Roman"/>
          <w:sz w:val="24"/>
          <w:szCs w:val="24"/>
        </w:rPr>
        <w:t>job,</w:t>
      </w:r>
      <w:r w:rsidR="004A2827">
        <w:rPr>
          <w:rFonts w:ascii="Times New Roman" w:hAnsi="Times New Roman" w:cs="Times New Roman"/>
          <w:sz w:val="24"/>
          <w:szCs w:val="24"/>
        </w:rPr>
        <w:t xml:space="preserve"> so she plans trips in advance for the two of them </w:t>
      </w:r>
      <w:commentRangeStart w:id="3"/>
      <w:r w:rsidR="004A2827">
        <w:rPr>
          <w:rFonts w:ascii="Times New Roman" w:hAnsi="Times New Roman" w:cs="Times New Roman"/>
          <w:sz w:val="24"/>
          <w:szCs w:val="24"/>
        </w:rPr>
        <w:t>like camping</w:t>
      </w:r>
      <w:commentRangeEnd w:id="3"/>
      <w:r w:rsidR="00C00085">
        <w:rPr>
          <w:rStyle w:val="CommentReference"/>
        </w:rPr>
        <w:commentReference w:id="3"/>
      </w:r>
      <w:r w:rsidR="000B5836">
        <w:rPr>
          <w:rFonts w:ascii="Times New Roman" w:hAnsi="Times New Roman" w:cs="Times New Roman"/>
          <w:sz w:val="24"/>
          <w:szCs w:val="24"/>
        </w:rPr>
        <w:t xml:space="preserve">. </w:t>
      </w:r>
    </w:p>
    <w:p w14:paraId="1DB839B1" w14:textId="5015EF9D" w:rsidR="00A05C98" w:rsidRDefault="00A05C98" w:rsidP="002C79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She has had multiple mentors and support throughout her career. First, her mom and dad who were always there for her on every level. Her mom works in the same </w:t>
      </w:r>
      <w:r w:rsidR="009C4622">
        <w:rPr>
          <w:rFonts w:ascii="Times New Roman" w:hAnsi="Times New Roman" w:cs="Times New Roman"/>
          <w:sz w:val="24"/>
          <w:szCs w:val="24"/>
        </w:rPr>
        <w:t>field,</w:t>
      </w:r>
      <w:r>
        <w:rPr>
          <w:rFonts w:ascii="Times New Roman" w:hAnsi="Times New Roman" w:cs="Times New Roman"/>
          <w:sz w:val="24"/>
          <w:szCs w:val="24"/>
        </w:rPr>
        <w:t xml:space="preserve"> so she shared her experiences with h</w:t>
      </w:r>
      <w:r w:rsidR="009C4622">
        <w:rPr>
          <w:rFonts w:ascii="Times New Roman" w:hAnsi="Times New Roman" w:cs="Times New Roman"/>
          <w:sz w:val="24"/>
          <w:szCs w:val="24"/>
        </w:rPr>
        <w:t xml:space="preserve">er and talked her through every part of school. Her fellow nurses </w:t>
      </w:r>
      <w:r w:rsidR="00C94333">
        <w:rPr>
          <w:rFonts w:ascii="Times New Roman" w:hAnsi="Times New Roman" w:cs="Times New Roman"/>
          <w:sz w:val="24"/>
          <w:szCs w:val="24"/>
        </w:rPr>
        <w:t>also served as mentors. They all helped each other if someone did not understand so</w:t>
      </w:r>
      <w:r w:rsidR="00B23543">
        <w:rPr>
          <w:rFonts w:ascii="Times New Roman" w:hAnsi="Times New Roman" w:cs="Times New Roman"/>
          <w:sz w:val="24"/>
          <w:szCs w:val="24"/>
        </w:rPr>
        <w:t>mething. It was an uplifting environment.</w:t>
      </w:r>
      <w:r w:rsidR="004A7BA3">
        <w:rPr>
          <w:rFonts w:ascii="Times New Roman" w:hAnsi="Times New Roman" w:cs="Times New Roman"/>
          <w:sz w:val="24"/>
          <w:szCs w:val="24"/>
        </w:rPr>
        <w:t xml:space="preserve"> It was hard to fail unless you did not show up. She mentioned how everyone around you wants you to succeed because </w:t>
      </w:r>
      <w:r w:rsidR="00DB5D2A">
        <w:rPr>
          <w:rFonts w:ascii="Times New Roman" w:hAnsi="Times New Roman" w:cs="Times New Roman"/>
          <w:sz w:val="24"/>
          <w:szCs w:val="24"/>
        </w:rPr>
        <w:t xml:space="preserve">the nursing field is crucial and always demanding. </w:t>
      </w:r>
      <w:r w:rsidR="00B23543">
        <w:rPr>
          <w:rFonts w:ascii="Times New Roman" w:hAnsi="Times New Roman" w:cs="Times New Roman"/>
          <w:sz w:val="24"/>
          <w:szCs w:val="24"/>
        </w:rPr>
        <w:t xml:space="preserve"> </w:t>
      </w:r>
    </w:p>
    <w:p w14:paraId="74962CE7" w14:textId="5443E04F" w:rsidR="003B2122" w:rsidRDefault="003B2122"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r w:rsidR="00AB72E7">
        <w:rPr>
          <w:rFonts w:ascii="Times New Roman" w:hAnsi="Times New Roman" w:cs="Times New Roman"/>
          <w:sz w:val="24"/>
          <w:szCs w:val="24"/>
        </w:rPr>
        <w:t xml:space="preserve">Nursing school was not like actual </w:t>
      </w:r>
      <w:r w:rsidR="006C7B1D">
        <w:rPr>
          <w:rFonts w:ascii="Times New Roman" w:hAnsi="Times New Roman" w:cs="Times New Roman"/>
          <w:sz w:val="24"/>
          <w:szCs w:val="24"/>
        </w:rPr>
        <w:t xml:space="preserve">nursing at all she told me. This caught me by surprise. </w:t>
      </w:r>
      <w:r w:rsidR="00F87001">
        <w:rPr>
          <w:rFonts w:ascii="Times New Roman" w:hAnsi="Times New Roman" w:cs="Times New Roman"/>
          <w:sz w:val="24"/>
          <w:szCs w:val="24"/>
        </w:rPr>
        <w:t xml:space="preserve">She learned a lot as a </w:t>
      </w:r>
      <w:r w:rsidR="00D81E85">
        <w:rPr>
          <w:rFonts w:ascii="Times New Roman" w:hAnsi="Times New Roman" w:cs="Times New Roman"/>
          <w:sz w:val="24"/>
          <w:szCs w:val="24"/>
        </w:rPr>
        <w:t xml:space="preserve">nurse technician while she was still in school. </w:t>
      </w:r>
      <w:r w:rsidR="00A2583C">
        <w:rPr>
          <w:rFonts w:ascii="Times New Roman" w:hAnsi="Times New Roman" w:cs="Times New Roman"/>
          <w:sz w:val="24"/>
          <w:szCs w:val="24"/>
        </w:rPr>
        <w:t xml:space="preserve">She repeatedly described how vital the </w:t>
      </w:r>
      <w:r w:rsidR="00E23C02">
        <w:rPr>
          <w:rFonts w:ascii="Times New Roman" w:hAnsi="Times New Roman" w:cs="Times New Roman"/>
          <w:sz w:val="24"/>
          <w:szCs w:val="24"/>
        </w:rPr>
        <w:t>hands-on</w:t>
      </w:r>
      <w:r w:rsidR="00A2583C">
        <w:rPr>
          <w:rFonts w:ascii="Times New Roman" w:hAnsi="Times New Roman" w:cs="Times New Roman"/>
          <w:sz w:val="24"/>
          <w:szCs w:val="24"/>
        </w:rPr>
        <w:t xml:space="preserve"> learning was for her. </w:t>
      </w:r>
      <w:r w:rsidR="00E23C02">
        <w:rPr>
          <w:rFonts w:ascii="Times New Roman" w:hAnsi="Times New Roman" w:cs="Times New Roman"/>
          <w:sz w:val="24"/>
          <w:szCs w:val="24"/>
        </w:rPr>
        <w:t xml:space="preserve">It gave her experience and made her more comfortable in her position. </w:t>
      </w:r>
      <w:r w:rsidR="001B72B9">
        <w:rPr>
          <w:rFonts w:ascii="Times New Roman" w:hAnsi="Times New Roman" w:cs="Times New Roman"/>
          <w:sz w:val="24"/>
          <w:szCs w:val="24"/>
        </w:rPr>
        <w:t xml:space="preserve">When I asked her about any failures, she said she really did not have anything that set her back. </w:t>
      </w:r>
      <w:r w:rsidR="00FD776D">
        <w:rPr>
          <w:rFonts w:ascii="Times New Roman" w:hAnsi="Times New Roman" w:cs="Times New Roman"/>
          <w:sz w:val="24"/>
          <w:szCs w:val="24"/>
        </w:rPr>
        <w:t xml:space="preserve">But learning to be an effective communicator </w:t>
      </w:r>
      <w:r w:rsidR="007F4C6B">
        <w:rPr>
          <w:rFonts w:ascii="Times New Roman" w:hAnsi="Times New Roman" w:cs="Times New Roman"/>
          <w:sz w:val="24"/>
          <w:szCs w:val="24"/>
        </w:rPr>
        <w:t>took</w:t>
      </w:r>
      <w:r w:rsidR="00FD776D">
        <w:rPr>
          <w:rFonts w:ascii="Times New Roman" w:hAnsi="Times New Roman" w:cs="Times New Roman"/>
          <w:sz w:val="24"/>
          <w:szCs w:val="24"/>
        </w:rPr>
        <w:t xml:space="preserve"> some time. Each area that she worked in helped her prepare for her current role. </w:t>
      </w:r>
      <w:r w:rsidR="007F4C6B">
        <w:rPr>
          <w:rFonts w:ascii="Times New Roman" w:hAnsi="Times New Roman" w:cs="Times New Roman"/>
          <w:sz w:val="24"/>
          <w:szCs w:val="24"/>
        </w:rPr>
        <w:t xml:space="preserve">The knowledge and experiences she gained allowed her to </w:t>
      </w:r>
      <w:r w:rsidR="00E503E3">
        <w:rPr>
          <w:rFonts w:ascii="Times New Roman" w:hAnsi="Times New Roman" w:cs="Times New Roman"/>
          <w:sz w:val="24"/>
          <w:szCs w:val="24"/>
        </w:rPr>
        <w:t xml:space="preserve">perform at a higher level in her current role. </w:t>
      </w:r>
      <w:r w:rsidR="0013681A">
        <w:rPr>
          <w:rFonts w:ascii="Times New Roman" w:hAnsi="Times New Roman" w:cs="Times New Roman"/>
          <w:sz w:val="24"/>
          <w:szCs w:val="24"/>
        </w:rPr>
        <w:t xml:space="preserve">She realized quickly </w:t>
      </w:r>
      <w:r w:rsidR="00843BF1">
        <w:rPr>
          <w:rFonts w:ascii="Times New Roman" w:hAnsi="Times New Roman" w:cs="Times New Roman"/>
          <w:sz w:val="24"/>
          <w:szCs w:val="24"/>
        </w:rPr>
        <w:t xml:space="preserve">mistakes happen, but you must learn from them and make yourself a better person overall. She described that her way of living a life of significance </w:t>
      </w:r>
      <w:r w:rsidR="008054FC">
        <w:rPr>
          <w:rFonts w:ascii="Times New Roman" w:hAnsi="Times New Roman" w:cs="Times New Roman"/>
          <w:sz w:val="24"/>
          <w:szCs w:val="24"/>
        </w:rPr>
        <w:t xml:space="preserve">is to be able </w:t>
      </w:r>
      <w:commentRangeStart w:id="4"/>
      <w:r w:rsidR="008054FC">
        <w:rPr>
          <w:rFonts w:ascii="Times New Roman" w:hAnsi="Times New Roman" w:cs="Times New Roman"/>
          <w:sz w:val="24"/>
          <w:szCs w:val="24"/>
        </w:rPr>
        <w:t xml:space="preserve">to make a difference in </w:t>
      </w:r>
      <w:r w:rsidR="008054FC">
        <w:rPr>
          <w:rFonts w:ascii="Times New Roman" w:hAnsi="Times New Roman" w:cs="Times New Roman"/>
          <w:sz w:val="24"/>
          <w:szCs w:val="24"/>
        </w:rPr>
        <w:lastRenderedPageBreak/>
        <w:t xml:space="preserve">patient’s lives. </w:t>
      </w:r>
      <w:commentRangeEnd w:id="4"/>
      <w:r w:rsidR="009B354D">
        <w:rPr>
          <w:rStyle w:val="CommentReference"/>
        </w:rPr>
        <w:commentReference w:id="4"/>
      </w:r>
      <w:commentRangeStart w:id="5"/>
      <w:r w:rsidR="00674883">
        <w:rPr>
          <w:rFonts w:ascii="Times New Roman" w:hAnsi="Times New Roman" w:cs="Times New Roman"/>
          <w:sz w:val="24"/>
          <w:szCs w:val="24"/>
        </w:rPr>
        <w:t>Both directly when in patient care and indirectly by affecting outcomes through provider education.</w:t>
      </w:r>
      <w:commentRangeEnd w:id="5"/>
      <w:r w:rsidR="009B354D">
        <w:rPr>
          <w:rStyle w:val="CommentReference"/>
        </w:rPr>
        <w:commentReference w:id="5"/>
      </w:r>
    </w:p>
    <w:p w14:paraId="4B0115A2" w14:textId="3B8BED2D" w:rsidR="00674883" w:rsidRDefault="00674883" w:rsidP="002C79D8">
      <w:pPr>
        <w:spacing w:line="480" w:lineRule="auto"/>
        <w:rPr>
          <w:rFonts w:ascii="Times New Roman" w:hAnsi="Times New Roman" w:cs="Times New Roman"/>
          <w:sz w:val="24"/>
          <w:szCs w:val="24"/>
        </w:rPr>
      </w:pPr>
      <w:commentRangeStart w:id="6"/>
      <w:r>
        <w:rPr>
          <w:rFonts w:ascii="Times New Roman" w:hAnsi="Times New Roman" w:cs="Times New Roman"/>
          <w:sz w:val="24"/>
          <w:szCs w:val="24"/>
        </w:rPr>
        <w:t>*Conclusion?</w:t>
      </w:r>
      <w:commentRangeEnd w:id="6"/>
      <w:r w:rsidR="003B2094">
        <w:rPr>
          <w:rStyle w:val="CommentReference"/>
        </w:rPr>
        <w:commentReference w:id="6"/>
      </w:r>
    </w:p>
    <w:p w14:paraId="0216A0EE" w14:textId="1063A270" w:rsidR="00674883" w:rsidRDefault="00674883" w:rsidP="002C79D8">
      <w:pPr>
        <w:spacing w:line="480" w:lineRule="auto"/>
        <w:rPr>
          <w:rFonts w:ascii="Times New Roman" w:hAnsi="Times New Roman" w:cs="Times New Roman"/>
          <w:sz w:val="24"/>
          <w:szCs w:val="24"/>
        </w:rPr>
      </w:pPr>
      <w:r>
        <w:rPr>
          <w:rFonts w:ascii="Times New Roman" w:hAnsi="Times New Roman" w:cs="Times New Roman"/>
          <w:sz w:val="24"/>
          <w:szCs w:val="24"/>
        </w:rPr>
        <w:t xml:space="preserve">*Works </w:t>
      </w:r>
      <w:commentRangeStart w:id="8"/>
      <w:r>
        <w:rPr>
          <w:rFonts w:ascii="Times New Roman" w:hAnsi="Times New Roman" w:cs="Times New Roman"/>
          <w:sz w:val="24"/>
          <w:szCs w:val="24"/>
        </w:rPr>
        <w:t>Cited</w:t>
      </w:r>
      <w:commentRangeEnd w:id="8"/>
      <w:r w:rsidR="009B354D">
        <w:rPr>
          <w:rStyle w:val="CommentReference"/>
        </w:rPr>
        <w:commentReference w:id="8"/>
      </w:r>
    </w:p>
    <w:p w14:paraId="33F5A0AF" w14:textId="71222DF1" w:rsidR="00B312B4" w:rsidRDefault="00B312B4"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p>
    <w:p w14:paraId="0E1AD8DC" w14:textId="77777777" w:rsidR="00B312B4" w:rsidRPr="004F0DC7" w:rsidRDefault="00B312B4" w:rsidP="002C79D8">
      <w:pPr>
        <w:spacing w:line="480" w:lineRule="auto"/>
        <w:rPr>
          <w:rFonts w:ascii="Times New Roman" w:hAnsi="Times New Roman" w:cs="Times New Roman"/>
          <w:sz w:val="24"/>
          <w:szCs w:val="24"/>
        </w:rPr>
      </w:pPr>
    </w:p>
    <w:sectPr w:rsidR="00B312B4" w:rsidRPr="004F0DC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ampion, Teddy" w:date="2022-10-10T21:19:00Z" w:initials="CT">
    <w:p w14:paraId="3539D6AF" w14:textId="1F375F95" w:rsidR="0078750C" w:rsidRDefault="0078750C">
      <w:pPr>
        <w:pStyle w:val="CommentText"/>
      </w:pPr>
      <w:r>
        <w:rPr>
          <w:rStyle w:val="CommentReference"/>
        </w:rPr>
        <w:annotationRef/>
      </w:r>
      <w:r>
        <w:t>Good intro. It tells me why you selected her.</w:t>
      </w:r>
    </w:p>
  </w:comment>
  <w:comment w:id="3" w:author="Champion, Teddy" w:date="2022-10-10T21:54:00Z" w:initials="CT">
    <w:p w14:paraId="15C34CDD" w14:textId="3C562D31" w:rsidR="00C00085" w:rsidRDefault="00C00085">
      <w:pPr>
        <w:pStyle w:val="CommentText"/>
      </w:pPr>
      <w:r>
        <w:rPr>
          <w:rStyle w:val="CommentReference"/>
        </w:rPr>
        <w:annotationRef/>
      </w:r>
      <w:r>
        <w:t>This would be a good opportunity to elaborate on</w:t>
      </w:r>
      <w:r w:rsidR="009B354D">
        <w:t xml:space="preserve"> personal/family trips. What does she enjoy doing and how does that relate to her life of significance?</w:t>
      </w:r>
    </w:p>
  </w:comment>
  <w:comment w:id="4" w:author="Champion, Teddy" w:date="2022-10-10T21:57:00Z" w:initials="CT">
    <w:p w14:paraId="51108A44" w14:textId="1D97EA48" w:rsidR="009B354D" w:rsidRDefault="009B354D">
      <w:pPr>
        <w:pStyle w:val="CommentText"/>
      </w:pPr>
      <w:r>
        <w:rPr>
          <w:rStyle w:val="CommentReference"/>
        </w:rPr>
        <w:annotationRef/>
      </w:r>
      <w:r>
        <w:t>I would like to read about some specific examples.</w:t>
      </w:r>
    </w:p>
  </w:comment>
  <w:comment w:id="5" w:author="Champion, Teddy" w:date="2022-10-10T21:57:00Z" w:initials="CT">
    <w:p w14:paraId="68039788" w14:textId="344DE9C6" w:rsidR="009B354D" w:rsidRDefault="009B354D">
      <w:pPr>
        <w:pStyle w:val="CommentText"/>
      </w:pPr>
      <w:r>
        <w:rPr>
          <w:rStyle w:val="CommentReference"/>
        </w:rPr>
        <w:annotationRef/>
      </w:r>
      <w:r>
        <w:t>This is a sentence fragment</w:t>
      </w:r>
    </w:p>
  </w:comment>
  <w:comment w:id="6" w:author="Champion, Teddy" w:date="2022-10-10T21:58:00Z" w:initials="CT">
    <w:p w14:paraId="33F85CC8" w14:textId="77777777" w:rsidR="003B2094" w:rsidRDefault="003B2094">
      <w:pPr>
        <w:pStyle w:val="CommentText"/>
      </w:pPr>
      <w:r>
        <w:rPr>
          <w:rStyle w:val="CommentReference"/>
        </w:rPr>
        <w:annotationRef/>
      </w:r>
      <w:r>
        <w:t>Yes, I’m curious about your conclusion, especially how her experiences might relate to your own life (or your future life).</w:t>
      </w:r>
    </w:p>
    <w:p w14:paraId="7AECDF24" w14:textId="7185C58B" w:rsidR="003B2094" w:rsidRDefault="003B2094">
      <w:pPr>
        <w:pStyle w:val="CommentText"/>
      </w:pPr>
      <w:bookmarkStart w:id="7" w:name="_GoBack"/>
      <w:bookmarkEnd w:id="7"/>
    </w:p>
  </w:comment>
  <w:comment w:id="8" w:author="Champion, Teddy" w:date="2022-10-10T21:58:00Z" w:initials="CT">
    <w:p w14:paraId="2C0E24A0" w14:textId="2C123382" w:rsidR="009B354D" w:rsidRDefault="009B354D">
      <w:pPr>
        <w:pStyle w:val="CommentText"/>
      </w:pPr>
      <w:r>
        <w:rPr>
          <w:rStyle w:val="CommentReference"/>
        </w:rPr>
        <w:annotationRef/>
      </w:r>
      <w:r>
        <w:t>I would like to see some direct quotes. To read it in her own words would give her a voice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39D6AF" w15:done="0"/>
  <w15:commentEx w15:paraId="15C34CDD" w15:done="0"/>
  <w15:commentEx w15:paraId="51108A44" w15:done="0"/>
  <w15:commentEx w15:paraId="68039788" w15:done="0"/>
  <w15:commentEx w15:paraId="7AECDF24" w15:done="0"/>
  <w15:commentEx w15:paraId="2C0E24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39D6AF" w16cid:durableId="26EF0AD2"/>
  <w16cid:commentId w16cid:paraId="15C34CDD" w16cid:durableId="26EF1325"/>
  <w16cid:commentId w16cid:paraId="51108A44" w16cid:durableId="26EF13C3"/>
  <w16cid:commentId w16cid:paraId="68039788" w16cid:durableId="26EF13DF"/>
  <w16cid:commentId w16cid:paraId="7AECDF24" w16cid:durableId="26EF1412"/>
  <w16cid:commentId w16cid:paraId="2C0E24A0" w16cid:durableId="26EF13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1DD"/>
    <w:rsid w:val="00035599"/>
    <w:rsid w:val="00095E2D"/>
    <w:rsid w:val="000A2FA0"/>
    <w:rsid w:val="000B5836"/>
    <w:rsid w:val="0013681A"/>
    <w:rsid w:val="001B72B9"/>
    <w:rsid w:val="00241CEA"/>
    <w:rsid w:val="00247BA9"/>
    <w:rsid w:val="00263A7C"/>
    <w:rsid w:val="002A0879"/>
    <w:rsid w:val="002C79D8"/>
    <w:rsid w:val="002D31DD"/>
    <w:rsid w:val="00304A8D"/>
    <w:rsid w:val="00350A9A"/>
    <w:rsid w:val="003A675A"/>
    <w:rsid w:val="003B2094"/>
    <w:rsid w:val="003B2122"/>
    <w:rsid w:val="003C2019"/>
    <w:rsid w:val="00407595"/>
    <w:rsid w:val="00407E2E"/>
    <w:rsid w:val="004808FE"/>
    <w:rsid w:val="004A2827"/>
    <w:rsid w:val="004A7BA3"/>
    <w:rsid w:val="004F0DC7"/>
    <w:rsid w:val="00511169"/>
    <w:rsid w:val="00634474"/>
    <w:rsid w:val="00674883"/>
    <w:rsid w:val="006966C3"/>
    <w:rsid w:val="006C7B1D"/>
    <w:rsid w:val="006D139F"/>
    <w:rsid w:val="006E0AA7"/>
    <w:rsid w:val="0078750C"/>
    <w:rsid w:val="007B4BDF"/>
    <w:rsid w:val="007D4383"/>
    <w:rsid w:val="007F4C6B"/>
    <w:rsid w:val="008054FC"/>
    <w:rsid w:val="008178E3"/>
    <w:rsid w:val="00843BF1"/>
    <w:rsid w:val="008D778C"/>
    <w:rsid w:val="0095121D"/>
    <w:rsid w:val="009A5AD5"/>
    <w:rsid w:val="009B354D"/>
    <w:rsid w:val="009C41F5"/>
    <w:rsid w:val="009C4622"/>
    <w:rsid w:val="00A05C98"/>
    <w:rsid w:val="00A2583C"/>
    <w:rsid w:val="00AB72E7"/>
    <w:rsid w:val="00AC0173"/>
    <w:rsid w:val="00B23543"/>
    <w:rsid w:val="00B312B4"/>
    <w:rsid w:val="00B84343"/>
    <w:rsid w:val="00BD6572"/>
    <w:rsid w:val="00C00085"/>
    <w:rsid w:val="00C94333"/>
    <w:rsid w:val="00CE1702"/>
    <w:rsid w:val="00D24A09"/>
    <w:rsid w:val="00D516F0"/>
    <w:rsid w:val="00D81E85"/>
    <w:rsid w:val="00DB4AED"/>
    <w:rsid w:val="00DB5D2A"/>
    <w:rsid w:val="00E12ABE"/>
    <w:rsid w:val="00E23C02"/>
    <w:rsid w:val="00E503E3"/>
    <w:rsid w:val="00E560CE"/>
    <w:rsid w:val="00F63952"/>
    <w:rsid w:val="00F87001"/>
    <w:rsid w:val="00F947E4"/>
    <w:rsid w:val="00FD7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4638"/>
  <w15:chartTrackingRefBased/>
  <w15:docId w15:val="{36D3A060-A568-4E0A-A893-21C2C6A5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8750C"/>
    <w:rPr>
      <w:sz w:val="16"/>
      <w:szCs w:val="16"/>
    </w:rPr>
  </w:style>
  <w:style w:type="paragraph" w:styleId="CommentText">
    <w:name w:val="annotation text"/>
    <w:basedOn w:val="Normal"/>
    <w:link w:val="CommentTextChar"/>
    <w:uiPriority w:val="99"/>
    <w:semiHidden/>
    <w:unhideWhenUsed/>
    <w:rsid w:val="0078750C"/>
    <w:pPr>
      <w:spacing w:line="240" w:lineRule="auto"/>
    </w:pPr>
    <w:rPr>
      <w:sz w:val="20"/>
      <w:szCs w:val="20"/>
    </w:rPr>
  </w:style>
  <w:style w:type="character" w:customStyle="1" w:styleId="CommentTextChar">
    <w:name w:val="Comment Text Char"/>
    <w:basedOn w:val="DefaultParagraphFont"/>
    <w:link w:val="CommentText"/>
    <w:uiPriority w:val="99"/>
    <w:semiHidden/>
    <w:rsid w:val="0078750C"/>
    <w:rPr>
      <w:sz w:val="20"/>
      <w:szCs w:val="20"/>
    </w:rPr>
  </w:style>
  <w:style w:type="paragraph" w:styleId="CommentSubject">
    <w:name w:val="annotation subject"/>
    <w:basedOn w:val="CommentText"/>
    <w:next w:val="CommentText"/>
    <w:link w:val="CommentSubjectChar"/>
    <w:uiPriority w:val="99"/>
    <w:semiHidden/>
    <w:unhideWhenUsed/>
    <w:rsid w:val="0078750C"/>
    <w:rPr>
      <w:b/>
      <w:bCs/>
    </w:rPr>
  </w:style>
  <w:style w:type="character" w:customStyle="1" w:styleId="CommentSubjectChar">
    <w:name w:val="Comment Subject Char"/>
    <w:basedOn w:val="CommentTextChar"/>
    <w:link w:val="CommentSubject"/>
    <w:uiPriority w:val="99"/>
    <w:semiHidden/>
    <w:rsid w:val="0078750C"/>
    <w:rPr>
      <w:b/>
      <w:bCs/>
      <w:sz w:val="20"/>
      <w:szCs w:val="20"/>
    </w:rPr>
  </w:style>
  <w:style w:type="paragraph" w:styleId="BalloonText">
    <w:name w:val="Balloon Text"/>
    <w:basedOn w:val="Normal"/>
    <w:link w:val="BalloonTextChar"/>
    <w:uiPriority w:val="99"/>
    <w:semiHidden/>
    <w:unhideWhenUsed/>
    <w:rsid w:val="0078750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750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6C6F61715A924C9DE9776AEF31CBF2" ma:contentTypeVersion="2" ma:contentTypeDescription="Create a new document." ma:contentTypeScope="" ma:versionID="811ab744b3c43e48b87fc0ec8f6cedfb">
  <xsd:schema xmlns:xsd="http://www.w3.org/2001/XMLSchema" xmlns:xs="http://www.w3.org/2001/XMLSchema" xmlns:p="http://schemas.microsoft.com/office/2006/metadata/properties" xmlns:ns3="a684b02f-0bfd-4437-8dc3-09cee49e2957" targetNamespace="http://schemas.microsoft.com/office/2006/metadata/properties" ma:root="true" ma:fieldsID="fb7799438e05635a23e23f5df9a461e5" ns3:_="">
    <xsd:import namespace="a684b02f-0bfd-4437-8dc3-09cee49e295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4b02f-0bfd-4437-8dc3-09cee49e29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14F98C-B361-4CC3-A8ED-B1529738CF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8D5F6C-3E86-4151-A865-58CA949758FE}">
  <ds:schemaRefs>
    <ds:schemaRef ds:uri="http://schemas.microsoft.com/sharepoint/v3/contenttype/forms"/>
  </ds:schemaRefs>
</ds:datastoreItem>
</file>

<file path=customXml/itemProps3.xml><?xml version="1.0" encoding="utf-8"?>
<ds:datastoreItem xmlns:ds="http://schemas.openxmlformats.org/officeDocument/2006/customXml" ds:itemID="{5F8A343B-A45C-4AC7-8B54-E77DDFF50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4b02f-0bfd-4437-8dc3-09cee49e2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Munguia, Jocelyn</dc:creator>
  <cp:keywords/>
  <dc:description/>
  <cp:lastModifiedBy>Champion, Teddy</cp:lastModifiedBy>
  <cp:revision>5</cp:revision>
  <dcterms:created xsi:type="dcterms:W3CDTF">2022-10-10T03:18:00Z</dcterms:created>
  <dcterms:modified xsi:type="dcterms:W3CDTF">2022-10-11T02:59:00Z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0x010100A56C6F61715A924C9DE9776AEF31CBF2</vt:lpwstr>
  </property>
</Properties>
</file>