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FF7378" w14:textId="77777777" w:rsidR="00FE2C9B" w:rsidRPr="00BC5091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BC5091">
        <w:rPr>
          <w:rFonts w:ascii="Times New Roman" w:hAnsi="Times New Roman" w:cs="Times New Roman"/>
          <w:sz w:val="24"/>
          <w:szCs w:val="24"/>
        </w:rPr>
        <w:t>William Poe</w:t>
      </w:r>
    </w:p>
    <w:p w14:paraId="28FDC173" w14:textId="54D0ABB7" w:rsidR="00FE2C9B" w:rsidRPr="00BC5091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Pr="00BC5091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BC5091">
        <w:rPr>
          <w:rFonts w:ascii="Times New Roman" w:hAnsi="Times New Roman" w:cs="Times New Roman"/>
          <w:sz w:val="24"/>
          <w:szCs w:val="24"/>
        </w:rPr>
        <w:t>/2022</w:t>
      </w:r>
    </w:p>
    <w:p w14:paraId="6F2688E2" w14:textId="083511A1" w:rsidR="00FE2C9B" w:rsidRDefault="00FE2C9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IDS*142</w:t>
      </w:r>
    </w:p>
    <w:p w14:paraId="2CD7FC1C" w14:textId="3219B9B6" w:rsidR="00FE2C9B" w:rsidRDefault="00904529" w:rsidP="0041378B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Interview</w:t>
      </w:r>
    </w:p>
    <w:p w14:paraId="72395A41" w14:textId="3536CFD4" w:rsidR="00904529" w:rsidRDefault="001309DD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Trey Ech</w:t>
      </w:r>
      <w:r w:rsidR="00B11D71">
        <w:rPr>
          <w:rFonts w:ascii="Times New Roman" w:hAnsi="Times New Roman" w:cs="Times New Roman"/>
          <w:sz w:val="24"/>
          <w:szCs w:val="24"/>
        </w:rPr>
        <w:t xml:space="preserve">ols is the </w:t>
      </w:r>
      <w:r w:rsidR="00ED38B3">
        <w:rPr>
          <w:rFonts w:ascii="Times New Roman" w:hAnsi="Times New Roman" w:cs="Times New Roman"/>
          <w:sz w:val="24"/>
          <w:szCs w:val="24"/>
        </w:rPr>
        <w:t>President of Highlands Associates</w:t>
      </w:r>
      <w:r w:rsidR="00F77046">
        <w:rPr>
          <w:rFonts w:ascii="Times New Roman" w:hAnsi="Times New Roman" w:cs="Times New Roman"/>
          <w:sz w:val="24"/>
          <w:szCs w:val="24"/>
        </w:rPr>
        <w:t xml:space="preserve">, </w:t>
      </w:r>
      <w:r w:rsidR="008F0D47">
        <w:rPr>
          <w:rFonts w:ascii="Times New Roman" w:hAnsi="Times New Roman" w:cs="Times New Roman"/>
          <w:sz w:val="24"/>
          <w:szCs w:val="24"/>
        </w:rPr>
        <w:t xml:space="preserve">Inc., </w:t>
      </w:r>
      <w:r w:rsidR="00F77046">
        <w:rPr>
          <w:rFonts w:ascii="Times New Roman" w:hAnsi="Times New Roman" w:cs="Times New Roman"/>
          <w:sz w:val="24"/>
          <w:szCs w:val="24"/>
        </w:rPr>
        <w:t>in Birmingham</w:t>
      </w:r>
      <w:r w:rsidR="00A337A9">
        <w:rPr>
          <w:rFonts w:ascii="Times New Roman" w:hAnsi="Times New Roman" w:cs="Times New Roman"/>
          <w:sz w:val="24"/>
          <w:szCs w:val="24"/>
        </w:rPr>
        <w:t xml:space="preserve">, </w:t>
      </w:r>
      <w:r w:rsidR="00F77046">
        <w:rPr>
          <w:rFonts w:ascii="Times New Roman" w:hAnsi="Times New Roman" w:cs="Times New Roman"/>
          <w:sz w:val="24"/>
          <w:szCs w:val="24"/>
        </w:rPr>
        <w:t>A</w:t>
      </w:r>
      <w:r w:rsidR="00A337A9">
        <w:rPr>
          <w:rFonts w:ascii="Times New Roman" w:hAnsi="Times New Roman" w:cs="Times New Roman"/>
          <w:sz w:val="24"/>
          <w:szCs w:val="24"/>
        </w:rPr>
        <w:t>L</w:t>
      </w:r>
      <w:r w:rsidR="00F77046">
        <w:rPr>
          <w:rFonts w:ascii="Times New Roman" w:hAnsi="Times New Roman" w:cs="Times New Roman"/>
          <w:sz w:val="24"/>
          <w:szCs w:val="24"/>
        </w:rPr>
        <w:t>.</w:t>
      </w:r>
      <w:r w:rsidR="00E94F92">
        <w:rPr>
          <w:rFonts w:ascii="Times New Roman" w:hAnsi="Times New Roman" w:cs="Times New Roman"/>
          <w:sz w:val="24"/>
          <w:szCs w:val="24"/>
        </w:rPr>
        <w:t xml:space="preserve"> </w:t>
      </w:r>
      <w:r w:rsidR="00BC5F0F">
        <w:rPr>
          <w:rFonts w:ascii="Times New Roman" w:hAnsi="Times New Roman" w:cs="Times New Roman"/>
          <w:sz w:val="24"/>
          <w:szCs w:val="24"/>
        </w:rPr>
        <w:t xml:space="preserve">He has worked with them for 8 years. </w:t>
      </w:r>
      <w:r w:rsidR="00034B95">
        <w:rPr>
          <w:rFonts w:ascii="Times New Roman" w:hAnsi="Times New Roman" w:cs="Times New Roman"/>
          <w:sz w:val="24"/>
          <w:szCs w:val="24"/>
        </w:rPr>
        <w:t>He worked for Mc</w:t>
      </w:r>
      <w:r w:rsidR="005E67F4">
        <w:rPr>
          <w:rFonts w:ascii="Times New Roman" w:hAnsi="Times New Roman" w:cs="Times New Roman"/>
          <w:sz w:val="24"/>
          <w:szCs w:val="24"/>
        </w:rPr>
        <w:t>C</w:t>
      </w:r>
      <w:r w:rsidR="008F0D47">
        <w:rPr>
          <w:rFonts w:ascii="Times New Roman" w:hAnsi="Times New Roman" w:cs="Times New Roman"/>
          <w:sz w:val="24"/>
          <w:szCs w:val="24"/>
        </w:rPr>
        <w:t>o</w:t>
      </w:r>
      <w:r w:rsidR="00034B95">
        <w:rPr>
          <w:rFonts w:ascii="Times New Roman" w:hAnsi="Times New Roman" w:cs="Times New Roman"/>
          <w:sz w:val="24"/>
          <w:szCs w:val="24"/>
        </w:rPr>
        <w:t>ll Par</w:t>
      </w:r>
      <w:r w:rsidR="005E67F4">
        <w:rPr>
          <w:rFonts w:ascii="Times New Roman" w:hAnsi="Times New Roman" w:cs="Times New Roman"/>
          <w:sz w:val="24"/>
          <w:szCs w:val="24"/>
        </w:rPr>
        <w:t>tners</w:t>
      </w:r>
      <w:r w:rsidR="002027F0">
        <w:rPr>
          <w:rFonts w:ascii="Times New Roman" w:hAnsi="Times New Roman" w:cs="Times New Roman"/>
          <w:sz w:val="24"/>
          <w:szCs w:val="24"/>
        </w:rPr>
        <w:t xml:space="preserve"> </w:t>
      </w:r>
      <w:r w:rsidR="00826287">
        <w:rPr>
          <w:rFonts w:ascii="Times New Roman" w:hAnsi="Times New Roman" w:cs="Times New Roman"/>
          <w:sz w:val="24"/>
          <w:szCs w:val="24"/>
        </w:rPr>
        <w:t>in Charlotte, NC</w:t>
      </w:r>
      <w:ins w:id="0" w:author="Champion, Teddy" w:date="2022-10-10T22:56:00Z">
        <w:r w:rsidR="00604546">
          <w:rPr>
            <w:rFonts w:ascii="Times New Roman" w:hAnsi="Times New Roman" w:cs="Times New Roman"/>
            <w:sz w:val="24"/>
            <w:szCs w:val="24"/>
          </w:rPr>
          <w:t>,</w:t>
        </w:r>
      </w:ins>
      <w:r w:rsidR="00826287">
        <w:rPr>
          <w:rFonts w:ascii="Times New Roman" w:hAnsi="Times New Roman" w:cs="Times New Roman"/>
          <w:sz w:val="24"/>
          <w:szCs w:val="24"/>
        </w:rPr>
        <w:t xml:space="preserve"> </w:t>
      </w:r>
      <w:r w:rsidR="002027F0">
        <w:rPr>
          <w:rFonts w:ascii="Times New Roman" w:hAnsi="Times New Roman" w:cs="Times New Roman"/>
          <w:sz w:val="24"/>
          <w:szCs w:val="24"/>
        </w:rPr>
        <w:t xml:space="preserve">before it </w:t>
      </w:r>
      <w:r w:rsidR="00F144DB">
        <w:rPr>
          <w:rFonts w:ascii="Times New Roman" w:hAnsi="Times New Roman" w:cs="Times New Roman"/>
          <w:sz w:val="24"/>
          <w:szCs w:val="24"/>
        </w:rPr>
        <w:t xml:space="preserve">was </w:t>
      </w:r>
      <w:r w:rsidR="002027F0">
        <w:rPr>
          <w:rFonts w:ascii="Times New Roman" w:hAnsi="Times New Roman" w:cs="Times New Roman"/>
          <w:sz w:val="24"/>
          <w:szCs w:val="24"/>
        </w:rPr>
        <w:t>sold to Delo</w:t>
      </w:r>
      <w:r w:rsidR="00C97450">
        <w:rPr>
          <w:rFonts w:ascii="Times New Roman" w:hAnsi="Times New Roman" w:cs="Times New Roman"/>
          <w:sz w:val="24"/>
          <w:szCs w:val="24"/>
        </w:rPr>
        <w:t xml:space="preserve">itte. </w:t>
      </w:r>
      <w:r w:rsidR="008F0D47">
        <w:rPr>
          <w:rFonts w:ascii="Times New Roman" w:hAnsi="Times New Roman" w:cs="Times New Roman"/>
          <w:sz w:val="24"/>
          <w:szCs w:val="24"/>
        </w:rPr>
        <w:t>P</w:t>
      </w:r>
      <w:r w:rsidR="00F144DB">
        <w:rPr>
          <w:rFonts w:ascii="Times New Roman" w:hAnsi="Times New Roman" w:cs="Times New Roman"/>
          <w:sz w:val="24"/>
          <w:szCs w:val="24"/>
        </w:rPr>
        <w:t>rior to that</w:t>
      </w:r>
      <w:r w:rsidR="008F0D47">
        <w:rPr>
          <w:rFonts w:ascii="Times New Roman" w:hAnsi="Times New Roman" w:cs="Times New Roman"/>
          <w:sz w:val="24"/>
          <w:szCs w:val="24"/>
        </w:rPr>
        <w:t>,</w:t>
      </w:r>
      <w:r w:rsidR="00F144DB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 xml:space="preserve">he </w:t>
      </w:r>
      <w:r w:rsidR="00A337A9">
        <w:rPr>
          <w:rFonts w:ascii="Times New Roman" w:hAnsi="Times New Roman" w:cs="Times New Roman"/>
          <w:sz w:val="24"/>
          <w:szCs w:val="24"/>
        </w:rPr>
        <w:t xml:space="preserve">was with </w:t>
      </w:r>
      <w:r w:rsidR="00B94C32">
        <w:rPr>
          <w:rFonts w:ascii="Times New Roman" w:hAnsi="Times New Roman" w:cs="Times New Roman"/>
          <w:sz w:val="24"/>
          <w:szCs w:val="24"/>
        </w:rPr>
        <w:t>Merrill</w:t>
      </w:r>
      <w:r w:rsidR="00F144DB">
        <w:rPr>
          <w:rFonts w:ascii="Times New Roman" w:hAnsi="Times New Roman" w:cs="Times New Roman"/>
          <w:sz w:val="24"/>
          <w:szCs w:val="24"/>
        </w:rPr>
        <w:t xml:space="preserve"> </w:t>
      </w:r>
      <w:r w:rsidR="00B94C32">
        <w:rPr>
          <w:rFonts w:ascii="Times New Roman" w:hAnsi="Times New Roman" w:cs="Times New Roman"/>
          <w:sz w:val="24"/>
          <w:szCs w:val="24"/>
        </w:rPr>
        <w:t>Lynch</w:t>
      </w:r>
      <w:r w:rsidR="008F0D47">
        <w:rPr>
          <w:rFonts w:ascii="Times New Roman" w:hAnsi="Times New Roman" w:cs="Times New Roman"/>
          <w:sz w:val="24"/>
          <w:szCs w:val="24"/>
        </w:rPr>
        <w:t xml:space="preserve">. Trey </w:t>
      </w:r>
      <w:r w:rsidR="00E94F92">
        <w:rPr>
          <w:rFonts w:ascii="Times New Roman" w:hAnsi="Times New Roman" w:cs="Times New Roman"/>
          <w:sz w:val="24"/>
          <w:szCs w:val="24"/>
        </w:rPr>
        <w:t>is from Birmingham, A</w:t>
      </w:r>
      <w:r w:rsidR="00A337A9">
        <w:rPr>
          <w:rFonts w:ascii="Times New Roman" w:hAnsi="Times New Roman" w:cs="Times New Roman"/>
          <w:sz w:val="24"/>
          <w:szCs w:val="24"/>
        </w:rPr>
        <w:t>L</w:t>
      </w:r>
      <w:r w:rsidR="00055FBA">
        <w:rPr>
          <w:rFonts w:ascii="Times New Roman" w:hAnsi="Times New Roman" w:cs="Times New Roman"/>
          <w:sz w:val="24"/>
          <w:szCs w:val="24"/>
        </w:rPr>
        <w:t>,</w:t>
      </w:r>
      <w:r w:rsidR="004274BE">
        <w:rPr>
          <w:rFonts w:ascii="Times New Roman" w:hAnsi="Times New Roman" w:cs="Times New Roman"/>
          <w:sz w:val="24"/>
          <w:szCs w:val="24"/>
        </w:rPr>
        <w:t xml:space="preserve"> and attend</w:t>
      </w:r>
      <w:r w:rsidR="00055FBA">
        <w:rPr>
          <w:rFonts w:ascii="Times New Roman" w:hAnsi="Times New Roman" w:cs="Times New Roman"/>
          <w:sz w:val="24"/>
          <w:szCs w:val="24"/>
        </w:rPr>
        <w:t>ed</w:t>
      </w:r>
      <w:r w:rsidR="004274BE">
        <w:rPr>
          <w:rFonts w:ascii="Times New Roman" w:hAnsi="Times New Roman" w:cs="Times New Roman"/>
          <w:sz w:val="24"/>
          <w:szCs w:val="24"/>
        </w:rPr>
        <w:t xml:space="preserve"> Birmingham</w:t>
      </w:r>
      <w:ins w:id="1" w:author="Champion, Teddy" w:date="2022-10-10T22:57:00Z">
        <w:r w:rsidR="00604546">
          <w:rPr>
            <w:rFonts w:ascii="Times New Roman" w:hAnsi="Times New Roman" w:cs="Times New Roman"/>
            <w:sz w:val="24"/>
            <w:szCs w:val="24"/>
          </w:rPr>
          <w:t>-</w:t>
        </w:r>
      </w:ins>
      <w:del w:id="2" w:author="Champion, Teddy" w:date="2022-10-10T22:57:00Z">
        <w:r w:rsidR="004274BE" w:rsidDel="00604546">
          <w:rPr>
            <w:rFonts w:ascii="Times New Roman" w:hAnsi="Times New Roman" w:cs="Times New Roman"/>
            <w:sz w:val="24"/>
            <w:szCs w:val="24"/>
          </w:rPr>
          <w:delText xml:space="preserve"> </w:delText>
        </w:r>
      </w:del>
      <w:r w:rsidR="004274BE">
        <w:rPr>
          <w:rFonts w:ascii="Times New Roman" w:hAnsi="Times New Roman" w:cs="Times New Roman"/>
          <w:sz w:val="24"/>
          <w:szCs w:val="24"/>
        </w:rPr>
        <w:t xml:space="preserve">Southern </w:t>
      </w:r>
      <w:r w:rsidR="00826287">
        <w:rPr>
          <w:rFonts w:ascii="Times New Roman" w:hAnsi="Times New Roman" w:cs="Times New Roman"/>
          <w:sz w:val="24"/>
          <w:szCs w:val="24"/>
        </w:rPr>
        <w:t>C</w:t>
      </w:r>
      <w:r w:rsidR="004274BE">
        <w:rPr>
          <w:rFonts w:ascii="Times New Roman" w:hAnsi="Times New Roman" w:cs="Times New Roman"/>
          <w:sz w:val="24"/>
          <w:szCs w:val="24"/>
        </w:rPr>
        <w:t xml:space="preserve">ollege. </w:t>
      </w:r>
      <w:ins w:id="3" w:author="Champion, Teddy" w:date="2022-10-10T22:57:00Z">
        <w:r w:rsidR="00604546">
          <w:rPr>
            <w:rFonts w:ascii="Times New Roman" w:hAnsi="Times New Roman" w:cs="Times New Roman"/>
            <w:sz w:val="24"/>
            <w:szCs w:val="24"/>
          </w:rPr>
          <w:t xml:space="preserve">   </w:t>
        </w:r>
        <w:commentRangeStart w:id="4"/>
        <w:commentRangeEnd w:id="4"/>
        <w:r w:rsidR="00604546">
          <w:rPr>
            <w:rStyle w:val="CommentReference"/>
          </w:rPr>
          <w:commentReference w:id="4"/>
        </w:r>
      </w:ins>
    </w:p>
    <w:p w14:paraId="62B64893" w14:textId="5BBB66E3" w:rsidR="005C6A02" w:rsidRDefault="005C6A02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Why did you choose </w:t>
      </w:r>
      <w:r w:rsidR="001306E7">
        <w:rPr>
          <w:rFonts w:ascii="Times New Roman" w:hAnsi="Times New Roman" w:cs="Times New Roman"/>
          <w:b/>
          <w:bCs/>
          <w:sz w:val="24"/>
          <w:szCs w:val="24"/>
        </w:rPr>
        <w:t xml:space="preserve">to do what you do and what draws you to </w:t>
      </w:r>
      <w:r w:rsidR="00361ADD">
        <w:rPr>
          <w:rFonts w:ascii="Times New Roman" w:hAnsi="Times New Roman" w:cs="Times New Roman"/>
          <w:b/>
          <w:bCs/>
          <w:sz w:val="24"/>
          <w:szCs w:val="24"/>
        </w:rPr>
        <w:t>your work?</w:t>
      </w:r>
    </w:p>
    <w:p w14:paraId="5A8A45A6" w14:textId="10B911A5" w:rsidR="00361ADD" w:rsidRPr="009560D8" w:rsidRDefault="00826287" w:rsidP="00826287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5E76E5">
        <w:rPr>
          <w:rFonts w:ascii="Times New Roman" w:hAnsi="Times New Roman" w:cs="Times New Roman"/>
          <w:sz w:val="24"/>
          <w:szCs w:val="24"/>
        </w:rPr>
        <w:t>trategic thinking</w:t>
      </w:r>
      <w:r w:rsidR="00B5227A">
        <w:rPr>
          <w:rFonts w:ascii="Times New Roman" w:hAnsi="Times New Roman" w:cs="Times New Roman"/>
          <w:sz w:val="24"/>
          <w:szCs w:val="24"/>
        </w:rPr>
        <w:t>.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Trey said w</w:t>
      </w:r>
      <w:r w:rsidR="006B6625">
        <w:rPr>
          <w:rFonts w:ascii="Times New Roman" w:hAnsi="Times New Roman" w:cs="Times New Roman"/>
          <w:sz w:val="24"/>
          <w:szCs w:val="24"/>
        </w:rPr>
        <w:t xml:space="preserve">hen </w:t>
      </w:r>
      <w:r w:rsidR="008F0D47">
        <w:rPr>
          <w:rFonts w:ascii="Times New Roman" w:hAnsi="Times New Roman" w:cs="Times New Roman"/>
          <w:sz w:val="24"/>
          <w:szCs w:val="24"/>
        </w:rPr>
        <w:t>he</w:t>
      </w:r>
      <w:r w:rsidR="006B6625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 xml:space="preserve">was calling </w:t>
      </w:r>
      <w:r w:rsidR="00DB4907">
        <w:rPr>
          <w:rFonts w:ascii="Times New Roman" w:hAnsi="Times New Roman" w:cs="Times New Roman"/>
          <w:sz w:val="24"/>
          <w:szCs w:val="24"/>
        </w:rPr>
        <w:t>on potential client</w:t>
      </w:r>
      <w:r>
        <w:rPr>
          <w:rFonts w:ascii="Times New Roman" w:hAnsi="Times New Roman" w:cs="Times New Roman"/>
          <w:sz w:val="24"/>
          <w:szCs w:val="24"/>
        </w:rPr>
        <w:t>s</w:t>
      </w:r>
      <w:r w:rsidR="00DB4907">
        <w:rPr>
          <w:rFonts w:ascii="Times New Roman" w:hAnsi="Times New Roman" w:cs="Times New Roman"/>
          <w:sz w:val="24"/>
          <w:szCs w:val="24"/>
        </w:rPr>
        <w:t xml:space="preserve"> and </w:t>
      </w:r>
      <w:r w:rsidR="00B5227A" w:rsidRPr="00B5227A">
        <w:rPr>
          <w:rFonts w:ascii="Times New Roman" w:hAnsi="Times New Roman" w:cs="Times New Roman"/>
          <w:sz w:val="24"/>
          <w:szCs w:val="24"/>
        </w:rPr>
        <w:t>try</w:t>
      </w:r>
      <w:r w:rsidR="008F0D47">
        <w:rPr>
          <w:rFonts w:ascii="Times New Roman" w:hAnsi="Times New Roman" w:cs="Times New Roman"/>
          <w:sz w:val="24"/>
          <w:szCs w:val="24"/>
        </w:rPr>
        <w:t>ing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to persuade them to </w:t>
      </w:r>
      <w:r>
        <w:rPr>
          <w:rFonts w:ascii="Times New Roman" w:hAnsi="Times New Roman" w:cs="Times New Roman"/>
          <w:sz w:val="24"/>
          <w:szCs w:val="24"/>
        </w:rPr>
        <w:t xml:space="preserve">move their accounts, </w:t>
      </w:r>
      <w:r w:rsidR="008F0D47">
        <w:rPr>
          <w:rFonts w:ascii="Times New Roman" w:hAnsi="Times New Roman" w:cs="Times New Roman"/>
          <w:sz w:val="24"/>
          <w:szCs w:val="24"/>
        </w:rPr>
        <w:t xml:space="preserve">he </w:t>
      </w:r>
      <w:r w:rsidR="00B5227A" w:rsidRPr="00B5227A">
        <w:rPr>
          <w:rFonts w:ascii="Times New Roman" w:hAnsi="Times New Roman" w:cs="Times New Roman"/>
          <w:sz w:val="24"/>
          <w:szCs w:val="24"/>
        </w:rPr>
        <w:t>was also introducing them to a totally different concept</w:t>
      </w:r>
      <w:r w:rsidR="00DB4907">
        <w:rPr>
          <w:rFonts w:ascii="Times New Roman" w:hAnsi="Times New Roman" w:cs="Times New Roman"/>
          <w:sz w:val="24"/>
          <w:szCs w:val="24"/>
        </w:rPr>
        <w:t>. H</w:t>
      </w:r>
      <w:r w:rsidR="00B5227A" w:rsidRPr="00B5227A">
        <w:rPr>
          <w:rFonts w:ascii="Times New Roman" w:hAnsi="Times New Roman" w:cs="Times New Roman"/>
          <w:sz w:val="24"/>
          <w:szCs w:val="24"/>
        </w:rPr>
        <w:t>aving to figure out how to dr</w:t>
      </w:r>
      <w:r w:rsidR="00326749">
        <w:rPr>
          <w:rFonts w:ascii="Times New Roman" w:hAnsi="Times New Roman" w:cs="Times New Roman"/>
          <w:sz w:val="24"/>
          <w:szCs w:val="24"/>
        </w:rPr>
        <w:t>ive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B5227A" w:rsidRPr="00B5227A">
        <w:rPr>
          <w:rFonts w:ascii="Times New Roman" w:hAnsi="Times New Roman" w:cs="Times New Roman"/>
          <w:sz w:val="24"/>
          <w:szCs w:val="24"/>
        </w:rPr>
        <w:t xml:space="preserve">value proposition home to </w:t>
      </w:r>
      <w:r>
        <w:rPr>
          <w:rFonts w:ascii="Times New Roman" w:hAnsi="Times New Roman" w:cs="Times New Roman"/>
          <w:sz w:val="24"/>
          <w:szCs w:val="24"/>
        </w:rPr>
        <w:t>a potential client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always kept </w:t>
      </w:r>
      <w:r w:rsidR="008F0D47">
        <w:rPr>
          <w:rFonts w:ascii="Times New Roman" w:hAnsi="Times New Roman" w:cs="Times New Roman"/>
          <w:sz w:val="24"/>
          <w:szCs w:val="24"/>
        </w:rPr>
        <w:t xml:space="preserve">him 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on </w:t>
      </w:r>
      <w:r w:rsidR="008F0D47">
        <w:rPr>
          <w:rFonts w:ascii="Times New Roman" w:hAnsi="Times New Roman" w:cs="Times New Roman"/>
          <w:sz w:val="24"/>
          <w:szCs w:val="24"/>
        </w:rPr>
        <w:t xml:space="preserve">his </w:t>
      </w:r>
      <w:r w:rsidR="00F2117B" w:rsidRPr="00F2117B">
        <w:rPr>
          <w:rFonts w:ascii="Times New Roman" w:hAnsi="Times New Roman" w:cs="Times New Roman"/>
          <w:sz w:val="24"/>
          <w:szCs w:val="24"/>
        </w:rPr>
        <w:t>toes</w:t>
      </w:r>
      <w:r w:rsidR="008E3A14">
        <w:rPr>
          <w:rFonts w:ascii="Times New Roman" w:hAnsi="Times New Roman" w:cs="Times New Roman"/>
          <w:sz w:val="24"/>
          <w:szCs w:val="24"/>
        </w:rPr>
        <w:t>.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</w:t>
      </w:r>
      <w:r w:rsidR="008F0D47">
        <w:rPr>
          <w:rFonts w:ascii="Times New Roman" w:hAnsi="Times New Roman" w:cs="Times New Roman"/>
          <w:sz w:val="24"/>
          <w:szCs w:val="24"/>
        </w:rPr>
        <w:t>He said he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remember</w:t>
      </w:r>
      <w:r w:rsidR="008F0D47">
        <w:rPr>
          <w:rFonts w:ascii="Times New Roman" w:hAnsi="Times New Roman" w:cs="Times New Roman"/>
          <w:sz w:val="24"/>
          <w:szCs w:val="24"/>
        </w:rPr>
        <w:t>s</w:t>
      </w:r>
      <w:r w:rsidR="00F2117B" w:rsidRPr="00F2117B">
        <w:rPr>
          <w:rFonts w:ascii="Times New Roman" w:hAnsi="Times New Roman" w:cs="Times New Roman"/>
          <w:sz w:val="24"/>
          <w:szCs w:val="24"/>
        </w:rPr>
        <w:t xml:space="preserve"> feeling energized by trying to solve a problem or by trying to do something a little different</w:t>
      </w:r>
      <w:r w:rsidR="00F2117B">
        <w:rPr>
          <w:rFonts w:ascii="Times New Roman" w:hAnsi="Times New Roman" w:cs="Times New Roman"/>
          <w:sz w:val="24"/>
          <w:szCs w:val="24"/>
        </w:rPr>
        <w:t>.</w:t>
      </w:r>
    </w:p>
    <w:p w14:paraId="39AD278D" w14:textId="7653F071" w:rsidR="00361ADD" w:rsidRDefault="00361ADD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How </w:t>
      </w:r>
      <w:r w:rsidR="00573DE4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 navigate competing work and </w:t>
      </w:r>
      <w:r w:rsidR="00573DE4">
        <w:rPr>
          <w:rFonts w:ascii="Times New Roman" w:hAnsi="Times New Roman" w:cs="Times New Roman"/>
          <w:b/>
          <w:bCs/>
          <w:sz w:val="24"/>
          <w:szCs w:val="24"/>
        </w:rPr>
        <w:t xml:space="preserve">other commitments, including health, family, </w:t>
      </w:r>
      <w:del w:id="5" w:author="Champion, Teddy" w:date="2022-10-10T22:56:00Z">
        <w:r w:rsidR="00573DE4" w:rsidDel="00604546">
          <w:rPr>
            <w:rFonts w:ascii="Times New Roman" w:hAnsi="Times New Roman" w:cs="Times New Roman"/>
            <w:b/>
            <w:bCs/>
            <w:sz w:val="24"/>
            <w:szCs w:val="24"/>
          </w:rPr>
          <w:delText>etc</w:delText>
        </w:r>
      </w:del>
      <w:ins w:id="6" w:author="Champion, Teddy" w:date="2022-10-10T22:56:00Z">
        <w:r w:rsidR="00604546">
          <w:rPr>
            <w:rFonts w:ascii="Times New Roman" w:hAnsi="Times New Roman" w:cs="Times New Roman"/>
            <w:b/>
            <w:bCs/>
            <w:sz w:val="24"/>
            <w:szCs w:val="24"/>
          </w:rPr>
          <w:t>etc.</w:t>
        </w:r>
      </w:ins>
      <w:r w:rsidR="00573DE4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66193272" w14:textId="08897B81" w:rsidR="00573DE4" w:rsidRPr="00057DAC" w:rsidRDefault="00A5618A" w:rsidP="00057DAC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Trey said he looks in the mirror often and says, “</w:t>
      </w:r>
      <w:r w:rsidR="00826287">
        <w:rPr>
          <w:rFonts w:ascii="Times New Roman" w:hAnsi="Times New Roman" w:cs="Times New Roman"/>
          <w:sz w:val="24"/>
          <w:szCs w:val="24"/>
        </w:rPr>
        <w:t>H</w:t>
      </w:r>
      <w:r w:rsidR="009645B0">
        <w:rPr>
          <w:rFonts w:ascii="Times New Roman" w:hAnsi="Times New Roman" w:cs="Times New Roman"/>
          <w:sz w:val="24"/>
          <w:szCs w:val="24"/>
        </w:rPr>
        <w:t xml:space="preserve">ave I </w:t>
      </w:r>
      <w:r w:rsidR="00DF02AF" w:rsidRPr="00057DAC">
        <w:rPr>
          <w:rFonts w:ascii="Times New Roman" w:hAnsi="Times New Roman" w:cs="Times New Roman"/>
          <w:sz w:val="24"/>
          <w:szCs w:val="24"/>
        </w:rPr>
        <w:t>taken on too much</w:t>
      </w:r>
      <w:ins w:id="7" w:author="Champion, Teddy" w:date="2022-10-10T22:58:00Z">
        <w:r w:rsidR="00604546">
          <w:rPr>
            <w:rFonts w:ascii="Times New Roman" w:hAnsi="Times New Roman" w:cs="Times New Roman"/>
            <w:sz w:val="24"/>
            <w:szCs w:val="24"/>
          </w:rPr>
          <w:t>.”</w:t>
        </w:r>
      </w:ins>
      <w:del w:id="8" w:author="Champion, Teddy" w:date="2022-10-10T22:58:00Z">
        <w:r w:rsidDel="00604546">
          <w:rPr>
            <w:rFonts w:ascii="Times New Roman" w:hAnsi="Times New Roman" w:cs="Times New Roman"/>
            <w:sz w:val="24"/>
            <w:szCs w:val="24"/>
          </w:rPr>
          <w:delText>”</w:delText>
        </w:r>
        <w:r w:rsidR="00826287" w:rsidDel="00604546">
          <w:rPr>
            <w:rFonts w:ascii="Times New Roman" w:hAnsi="Times New Roman" w:cs="Times New Roman"/>
            <w:sz w:val="24"/>
            <w:szCs w:val="24"/>
          </w:rPr>
          <w:delText>.</w:delText>
        </w:r>
      </w:del>
      <w:r w:rsidR="00826287">
        <w:rPr>
          <w:rFonts w:ascii="Times New Roman" w:hAnsi="Times New Roman" w:cs="Times New Roman"/>
          <w:sz w:val="24"/>
          <w:szCs w:val="24"/>
        </w:rPr>
        <w:t xml:space="preserve"> He thinks</w:t>
      </w:r>
      <w:r w:rsidR="00A337A9">
        <w:rPr>
          <w:rFonts w:ascii="Times New Roman" w:hAnsi="Times New Roman" w:cs="Times New Roman"/>
          <w:sz w:val="24"/>
          <w:szCs w:val="24"/>
        </w:rPr>
        <w:t xml:space="preserve"> </w:t>
      </w:r>
      <w:r w:rsidR="00DF02AF" w:rsidRPr="00057DAC">
        <w:rPr>
          <w:rFonts w:ascii="Times New Roman" w:hAnsi="Times New Roman" w:cs="Times New Roman"/>
          <w:sz w:val="24"/>
          <w:szCs w:val="24"/>
        </w:rPr>
        <w:t xml:space="preserve">because of </w:t>
      </w:r>
      <w:r w:rsidR="00826287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F02AF" w:rsidRPr="00057DAC">
        <w:rPr>
          <w:rFonts w:ascii="Times New Roman" w:hAnsi="Times New Roman" w:cs="Times New Roman"/>
          <w:sz w:val="24"/>
          <w:szCs w:val="24"/>
        </w:rPr>
        <w:t>desire to solve problems</w:t>
      </w:r>
      <w:ins w:id="9" w:author="Champion, Teddy" w:date="2022-10-10T22:59:00Z">
        <w:r w:rsidR="00604546">
          <w:rPr>
            <w:rFonts w:ascii="Times New Roman" w:hAnsi="Times New Roman" w:cs="Times New Roman"/>
            <w:sz w:val="24"/>
            <w:szCs w:val="24"/>
          </w:rPr>
          <w:t>,</w:t>
        </w:r>
      </w:ins>
      <w:r w:rsidR="00DF02AF" w:rsidRPr="00057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</w:t>
      </w:r>
      <w:r w:rsidR="00826287">
        <w:rPr>
          <w:rFonts w:ascii="Times New Roman" w:hAnsi="Times New Roman" w:cs="Times New Roman"/>
          <w:sz w:val="24"/>
          <w:szCs w:val="24"/>
        </w:rPr>
        <w:t xml:space="preserve"> </w:t>
      </w:r>
      <w:ins w:id="10" w:author="Champion, Teddy" w:date="2022-10-10T22:58:00Z">
        <w:r w:rsidR="00604546">
          <w:rPr>
            <w:rFonts w:ascii="Times New Roman" w:hAnsi="Times New Roman" w:cs="Times New Roman"/>
            <w:sz w:val="24"/>
            <w:szCs w:val="24"/>
          </w:rPr>
          <w:t>often</w:t>
        </w:r>
      </w:ins>
      <w:del w:id="11" w:author="Champion, Teddy" w:date="2022-10-10T22:58:00Z">
        <w:r w:rsidR="00826287" w:rsidDel="00604546">
          <w:rPr>
            <w:rFonts w:ascii="Times New Roman" w:hAnsi="Times New Roman" w:cs="Times New Roman"/>
            <w:sz w:val="24"/>
            <w:szCs w:val="24"/>
          </w:rPr>
          <w:delText>oftentimes</w:delText>
        </w:r>
      </w:del>
      <w:r w:rsidR="00826287">
        <w:rPr>
          <w:rFonts w:ascii="Times New Roman" w:hAnsi="Times New Roman" w:cs="Times New Roman"/>
          <w:sz w:val="24"/>
          <w:szCs w:val="24"/>
        </w:rPr>
        <w:t xml:space="preserve"> finds </w:t>
      </w:r>
      <w:r>
        <w:rPr>
          <w:rFonts w:ascii="Times New Roman" w:hAnsi="Times New Roman" w:cs="Times New Roman"/>
          <w:sz w:val="24"/>
          <w:szCs w:val="24"/>
        </w:rPr>
        <w:t>himself</w:t>
      </w:r>
      <w:r w:rsidR="00DF02AF" w:rsidRPr="00057DAC">
        <w:rPr>
          <w:rFonts w:ascii="Times New Roman" w:hAnsi="Times New Roman" w:cs="Times New Roman"/>
          <w:sz w:val="24"/>
          <w:szCs w:val="24"/>
        </w:rPr>
        <w:t xml:space="preserve"> attracted to a lot of </w:t>
      </w:r>
      <w:r w:rsidR="00826287">
        <w:rPr>
          <w:rFonts w:ascii="Times New Roman" w:hAnsi="Times New Roman" w:cs="Times New Roman"/>
          <w:sz w:val="24"/>
          <w:szCs w:val="24"/>
        </w:rPr>
        <w:t xml:space="preserve">different </w:t>
      </w:r>
      <w:r w:rsidR="00DF02AF" w:rsidRPr="00057DAC">
        <w:rPr>
          <w:rFonts w:ascii="Times New Roman" w:hAnsi="Times New Roman" w:cs="Times New Roman"/>
          <w:sz w:val="24"/>
          <w:szCs w:val="24"/>
        </w:rPr>
        <w:t>things</w:t>
      </w:r>
      <w:r w:rsidR="00D816A4">
        <w:rPr>
          <w:rFonts w:ascii="Times New Roman" w:hAnsi="Times New Roman" w:cs="Times New Roman"/>
          <w:sz w:val="24"/>
          <w:szCs w:val="24"/>
        </w:rPr>
        <w:t>.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He said there is the </w:t>
      </w:r>
      <w:r w:rsidR="001F0114" w:rsidRPr="00057DAC">
        <w:rPr>
          <w:rFonts w:ascii="Times New Roman" w:hAnsi="Times New Roman" w:cs="Times New Roman"/>
          <w:sz w:val="24"/>
          <w:szCs w:val="24"/>
        </w:rPr>
        <w:t>lust for getting involved in things but then also th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="001F0114" w:rsidRPr="00057DAC">
        <w:rPr>
          <w:rFonts w:ascii="Times New Roman" w:hAnsi="Times New Roman" w:cs="Times New Roman"/>
          <w:sz w:val="24"/>
          <w:szCs w:val="24"/>
        </w:rPr>
        <w:t>recognition that there's a limit</w:t>
      </w:r>
      <w:r w:rsidR="00D27218">
        <w:rPr>
          <w:rFonts w:ascii="Times New Roman" w:hAnsi="Times New Roman" w:cs="Times New Roman"/>
          <w:sz w:val="24"/>
          <w:szCs w:val="24"/>
        </w:rPr>
        <w:t>.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="00D27218">
        <w:rPr>
          <w:rFonts w:ascii="Times New Roman" w:hAnsi="Times New Roman" w:cs="Times New Roman"/>
          <w:sz w:val="24"/>
          <w:szCs w:val="24"/>
        </w:rPr>
        <w:t>I</w:t>
      </w:r>
      <w:r w:rsidR="001F0114" w:rsidRPr="00057DAC">
        <w:rPr>
          <w:rFonts w:ascii="Times New Roman" w:hAnsi="Times New Roman" w:cs="Times New Roman"/>
          <w:sz w:val="24"/>
          <w:szCs w:val="24"/>
        </w:rPr>
        <w:t>t's very hard to tell yourself there's a limit and you have to find it</w:t>
      </w:r>
      <w:ins w:id="12" w:author="Champion, Teddy" w:date="2022-10-10T22:59:00Z">
        <w:r w:rsidR="00604546">
          <w:rPr>
            <w:rFonts w:ascii="Times New Roman" w:hAnsi="Times New Roman" w:cs="Times New Roman"/>
            <w:sz w:val="24"/>
            <w:szCs w:val="24"/>
          </w:rPr>
          <w:t>,”</w:t>
        </w:r>
      </w:ins>
      <w:del w:id="13" w:author="Champion, Teddy" w:date="2022-10-10T22:59:00Z">
        <w:r w:rsidR="00232DF7" w:rsidDel="00604546">
          <w:rPr>
            <w:rFonts w:ascii="Times New Roman" w:hAnsi="Times New Roman" w:cs="Times New Roman"/>
            <w:sz w:val="24"/>
            <w:szCs w:val="24"/>
          </w:rPr>
          <w:delText>”</w:delText>
        </w:r>
        <w:r w:rsidR="00D27218" w:rsidDel="00604546">
          <w:rPr>
            <w:rFonts w:ascii="Times New Roman" w:hAnsi="Times New Roman" w:cs="Times New Roman"/>
            <w:sz w:val="24"/>
            <w:szCs w:val="24"/>
          </w:rPr>
          <w:delText>,</w:delText>
        </w:r>
      </w:del>
      <w:r>
        <w:rPr>
          <w:rFonts w:ascii="Times New Roman" w:hAnsi="Times New Roman" w:cs="Times New Roman"/>
          <w:sz w:val="24"/>
          <w:szCs w:val="24"/>
        </w:rPr>
        <w:t xml:space="preserve"> he said. W</w:t>
      </w:r>
      <w:r w:rsidR="001F0114" w:rsidRPr="00057DAC">
        <w:rPr>
          <w:rFonts w:ascii="Times New Roman" w:hAnsi="Times New Roman" w:cs="Times New Roman"/>
          <w:sz w:val="24"/>
          <w:szCs w:val="24"/>
        </w:rPr>
        <w:t xml:space="preserve">hen </w:t>
      </w:r>
      <w:r w:rsidR="00CE2698">
        <w:rPr>
          <w:rFonts w:ascii="Times New Roman" w:hAnsi="Times New Roman" w:cs="Times New Roman"/>
          <w:sz w:val="24"/>
          <w:szCs w:val="24"/>
        </w:rPr>
        <w:t xml:space="preserve">you are over-committed </w:t>
      </w:r>
      <w:r w:rsidR="00A337A9">
        <w:rPr>
          <w:rFonts w:ascii="Times New Roman" w:hAnsi="Times New Roman" w:cs="Times New Roman"/>
          <w:sz w:val="24"/>
          <w:szCs w:val="24"/>
        </w:rPr>
        <w:t xml:space="preserve">and </w:t>
      </w:r>
      <w:r>
        <w:rPr>
          <w:rFonts w:ascii="Times New Roman" w:hAnsi="Times New Roman" w:cs="Times New Roman"/>
          <w:sz w:val="24"/>
          <w:szCs w:val="24"/>
        </w:rPr>
        <w:t>everything gets out of whack</w:t>
      </w:r>
      <w:ins w:id="14" w:author="Champion, Teddy" w:date="2022-10-10T22:59:00Z">
        <w:r w:rsidR="00604546">
          <w:rPr>
            <w:rFonts w:ascii="Times New Roman" w:hAnsi="Times New Roman" w:cs="Times New Roman"/>
            <w:sz w:val="24"/>
            <w:szCs w:val="24"/>
          </w:rPr>
          <w:t>,</w:t>
        </w:r>
      </w:ins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337A9">
        <w:rPr>
          <w:rFonts w:ascii="Times New Roman" w:hAnsi="Times New Roman" w:cs="Times New Roman"/>
          <w:sz w:val="24"/>
          <w:szCs w:val="24"/>
        </w:rPr>
        <w:t xml:space="preserve">he finds that he doesn’t </w:t>
      </w:r>
      <w:r>
        <w:rPr>
          <w:rFonts w:ascii="Times New Roman" w:hAnsi="Times New Roman" w:cs="Times New Roman"/>
          <w:sz w:val="24"/>
          <w:szCs w:val="24"/>
        </w:rPr>
        <w:t xml:space="preserve">pay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attention to </w:t>
      </w:r>
      <w:r w:rsidR="00A337A9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health, </w:t>
      </w:r>
      <w:r w:rsidR="00A337A9">
        <w:rPr>
          <w:rFonts w:ascii="Times New Roman" w:hAnsi="Times New Roman" w:cs="Times New Roman"/>
          <w:sz w:val="24"/>
          <w:szCs w:val="24"/>
        </w:rPr>
        <w:t xml:space="preserve">he </w:t>
      </w:r>
      <w:r w:rsidR="00B7606A">
        <w:rPr>
          <w:rFonts w:ascii="Times New Roman" w:hAnsi="Times New Roman" w:cs="Times New Roman"/>
          <w:sz w:val="24"/>
          <w:szCs w:val="24"/>
        </w:rPr>
        <w:t>miss</w:t>
      </w:r>
      <w:r w:rsidR="00A337A9">
        <w:rPr>
          <w:rFonts w:ascii="Times New Roman" w:hAnsi="Times New Roman" w:cs="Times New Roman"/>
          <w:sz w:val="24"/>
          <w:szCs w:val="24"/>
        </w:rPr>
        <w:t>es</w:t>
      </w:r>
      <w:r w:rsidR="00B7606A">
        <w:rPr>
          <w:rFonts w:ascii="Times New Roman" w:hAnsi="Times New Roman" w:cs="Times New Roman"/>
          <w:sz w:val="24"/>
          <w:szCs w:val="24"/>
        </w:rPr>
        <w:t xml:space="preserve"> important </w:t>
      </w:r>
      <w:r w:rsidR="001F0114" w:rsidRPr="00057DAC">
        <w:rPr>
          <w:rFonts w:ascii="Times New Roman" w:hAnsi="Times New Roman" w:cs="Times New Roman"/>
          <w:sz w:val="24"/>
          <w:szCs w:val="24"/>
        </w:rPr>
        <w:t>details</w:t>
      </w:r>
      <w:r w:rsidR="00B7606A">
        <w:rPr>
          <w:rFonts w:ascii="Times New Roman" w:hAnsi="Times New Roman" w:cs="Times New Roman"/>
          <w:sz w:val="24"/>
          <w:szCs w:val="24"/>
        </w:rPr>
        <w:t xml:space="preserve">, and </w:t>
      </w:r>
      <w:r w:rsidR="00A337A9">
        <w:rPr>
          <w:rFonts w:ascii="Times New Roman" w:hAnsi="Times New Roman" w:cs="Times New Roman"/>
          <w:sz w:val="24"/>
          <w:szCs w:val="24"/>
        </w:rPr>
        <w:t>he</w:t>
      </w:r>
      <w:r w:rsidR="00232DF7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>do</w:t>
      </w:r>
      <w:r w:rsidR="00A337A9">
        <w:rPr>
          <w:rFonts w:ascii="Times New Roman" w:hAnsi="Times New Roman" w:cs="Times New Roman"/>
          <w:sz w:val="24"/>
          <w:szCs w:val="24"/>
        </w:rPr>
        <w:t>es</w:t>
      </w:r>
      <w:r w:rsidR="00B7606A">
        <w:rPr>
          <w:rFonts w:ascii="Times New Roman" w:hAnsi="Times New Roman" w:cs="Times New Roman"/>
          <w:sz w:val="24"/>
          <w:szCs w:val="24"/>
        </w:rPr>
        <w:t xml:space="preserve">n’t spend enough time with </w:t>
      </w:r>
      <w:r w:rsidR="00A337A9">
        <w:rPr>
          <w:rFonts w:ascii="Times New Roman" w:hAnsi="Times New Roman" w:cs="Times New Roman"/>
          <w:sz w:val="24"/>
          <w:szCs w:val="24"/>
        </w:rPr>
        <w:t xml:space="preserve">his </w:t>
      </w:r>
      <w:r w:rsidR="00B7606A">
        <w:rPr>
          <w:rFonts w:ascii="Times New Roman" w:hAnsi="Times New Roman" w:cs="Times New Roman"/>
          <w:sz w:val="24"/>
          <w:szCs w:val="24"/>
        </w:rPr>
        <w:t>family. T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hings get displaced </w:t>
      </w:r>
      <w:r w:rsidR="00B7606A">
        <w:rPr>
          <w:rFonts w:ascii="Times New Roman" w:hAnsi="Times New Roman" w:cs="Times New Roman"/>
          <w:sz w:val="24"/>
          <w:szCs w:val="24"/>
        </w:rPr>
        <w:t xml:space="preserve">and it 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takes </w:t>
      </w:r>
      <w:commentRangeStart w:id="15"/>
      <w:r w:rsidR="00057DAC" w:rsidRPr="00057DAC">
        <w:rPr>
          <w:rFonts w:ascii="Times New Roman" w:hAnsi="Times New Roman" w:cs="Times New Roman"/>
          <w:sz w:val="24"/>
          <w:szCs w:val="24"/>
        </w:rPr>
        <w:t xml:space="preserve">a lot </w:t>
      </w:r>
      <w:commentRangeEnd w:id="15"/>
      <w:r w:rsidR="00604546">
        <w:rPr>
          <w:rStyle w:val="CommentReference"/>
        </w:rPr>
        <w:commentReference w:id="15"/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of </w:t>
      </w:r>
      <w:r w:rsidR="00375E9F">
        <w:rPr>
          <w:rFonts w:ascii="Times New Roman" w:hAnsi="Times New Roman" w:cs="Times New Roman"/>
          <w:sz w:val="24"/>
          <w:szCs w:val="24"/>
        </w:rPr>
        <w:t>intentionalit</w:t>
      </w:r>
      <w:r w:rsidR="00B7606A">
        <w:rPr>
          <w:rFonts w:ascii="Times New Roman" w:hAnsi="Times New Roman" w:cs="Times New Roman"/>
          <w:sz w:val="24"/>
          <w:szCs w:val="24"/>
        </w:rPr>
        <w:t xml:space="preserve">y.  He said he does 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not </w:t>
      </w:r>
      <w:r w:rsidR="00232DF7">
        <w:rPr>
          <w:rFonts w:ascii="Times New Roman" w:hAnsi="Times New Roman" w:cs="Times New Roman"/>
          <w:sz w:val="24"/>
          <w:szCs w:val="24"/>
        </w:rPr>
        <w:t>always navigate</w:t>
      </w:r>
      <w:r w:rsidR="00057DAC" w:rsidRPr="00057DAC">
        <w:rPr>
          <w:rFonts w:ascii="Times New Roman" w:hAnsi="Times New Roman" w:cs="Times New Roman"/>
          <w:sz w:val="24"/>
          <w:szCs w:val="24"/>
        </w:rPr>
        <w:t xml:space="preserve"> it very well.</w:t>
      </w:r>
    </w:p>
    <w:p w14:paraId="7D91E5B0" w14:textId="1C3BEA17" w:rsidR="00573DE4" w:rsidRDefault="009726DE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Who </w:t>
      </w:r>
      <w:r w:rsidR="0067477B">
        <w:rPr>
          <w:rFonts w:ascii="Times New Roman" w:hAnsi="Times New Roman" w:cs="Times New Roman"/>
          <w:b/>
          <w:bCs/>
          <w:sz w:val="24"/>
          <w:szCs w:val="24"/>
        </w:rPr>
        <w:t>in your life has served as a mentor or support?</w:t>
      </w:r>
    </w:p>
    <w:p w14:paraId="08A23704" w14:textId="1A9B2843" w:rsidR="004E1549" w:rsidRPr="00126987" w:rsidRDefault="00EF0C9D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54048">
        <w:rPr>
          <w:rFonts w:ascii="Times New Roman" w:hAnsi="Times New Roman" w:cs="Times New Roman"/>
          <w:sz w:val="24"/>
          <w:szCs w:val="24"/>
        </w:rPr>
        <w:t>Hugh McColl</w:t>
      </w:r>
      <w:r w:rsidR="00B7606A">
        <w:rPr>
          <w:rFonts w:ascii="Times New Roman" w:hAnsi="Times New Roman" w:cs="Times New Roman"/>
          <w:sz w:val="24"/>
          <w:szCs w:val="24"/>
        </w:rPr>
        <w:t>,</w:t>
      </w:r>
      <w:r w:rsidR="00254048">
        <w:rPr>
          <w:rFonts w:ascii="Times New Roman" w:hAnsi="Times New Roman" w:cs="Times New Roman"/>
          <w:sz w:val="24"/>
          <w:szCs w:val="24"/>
        </w:rPr>
        <w:t xml:space="preserve"> </w:t>
      </w:r>
      <w:r w:rsidR="00087522">
        <w:rPr>
          <w:rFonts w:ascii="Times New Roman" w:hAnsi="Times New Roman" w:cs="Times New Roman"/>
          <w:sz w:val="24"/>
          <w:szCs w:val="24"/>
        </w:rPr>
        <w:t xml:space="preserve">the </w:t>
      </w:r>
      <w:r w:rsidR="001B7FA2">
        <w:rPr>
          <w:rFonts w:ascii="Times New Roman" w:hAnsi="Times New Roman" w:cs="Times New Roman"/>
          <w:sz w:val="24"/>
          <w:szCs w:val="24"/>
        </w:rPr>
        <w:t xml:space="preserve">former </w:t>
      </w:r>
      <w:r w:rsidR="004D0131" w:rsidRPr="00126987">
        <w:rPr>
          <w:rFonts w:ascii="Times New Roman" w:hAnsi="Times New Roman" w:cs="Times New Roman"/>
          <w:sz w:val="24"/>
          <w:szCs w:val="24"/>
        </w:rPr>
        <w:t>CEO and chairman of Bank of America</w:t>
      </w:r>
      <w:r w:rsidR="00087522">
        <w:rPr>
          <w:rFonts w:ascii="Times New Roman" w:hAnsi="Times New Roman" w:cs="Times New Roman"/>
          <w:sz w:val="24"/>
          <w:szCs w:val="24"/>
        </w:rPr>
        <w:t>. W</w:t>
      </w:r>
      <w:r w:rsidR="004D0131" w:rsidRPr="00126987">
        <w:rPr>
          <w:rFonts w:ascii="Times New Roman" w:hAnsi="Times New Roman" w:cs="Times New Roman"/>
          <w:sz w:val="24"/>
          <w:szCs w:val="24"/>
        </w:rPr>
        <w:t>h</w:t>
      </w:r>
      <w:r w:rsidR="00232DF7">
        <w:rPr>
          <w:rFonts w:ascii="Times New Roman" w:hAnsi="Times New Roman" w:cs="Times New Roman"/>
          <w:sz w:val="24"/>
          <w:szCs w:val="24"/>
        </w:rPr>
        <w:t xml:space="preserve">ile Trey was </w:t>
      </w:r>
      <w:r w:rsidR="004D0131" w:rsidRPr="00232DF7">
        <w:rPr>
          <w:rFonts w:ascii="Times New Roman" w:hAnsi="Times New Roman" w:cs="Times New Roman"/>
          <w:sz w:val="24"/>
          <w:szCs w:val="24"/>
        </w:rPr>
        <w:t>work</w:t>
      </w:r>
      <w:r w:rsidR="00232DF7">
        <w:rPr>
          <w:rFonts w:ascii="Times New Roman" w:hAnsi="Times New Roman" w:cs="Times New Roman"/>
          <w:sz w:val="24"/>
          <w:szCs w:val="24"/>
        </w:rPr>
        <w:t>ing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for </w:t>
      </w:r>
      <w:r w:rsidR="00232DF7">
        <w:rPr>
          <w:rFonts w:ascii="Times New Roman" w:hAnsi="Times New Roman" w:cs="Times New Roman"/>
          <w:sz w:val="24"/>
          <w:szCs w:val="24"/>
        </w:rPr>
        <w:t xml:space="preserve">McColl Partners 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in </w:t>
      </w:r>
      <w:r w:rsidR="007738CD" w:rsidRPr="00126987">
        <w:rPr>
          <w:rFonts w:ascii="Times New Roman" w:hAnsi="Times New Roman" w:cs="Times New Roman"/>
          <w:sz w:val="24"/>
          <w:szCs w:val="24"/>
        </w:rPr>
        <w:t>Charlotte,</w:t>
      </w:r>
      <w:r w:rsidR="00486040">
        <w:rPr>
          <w:rFonts w:ascii="Times New Roman" w:hAnsi="Times New Roman" w:cs="Times New Roman"/>
          <w:sz w:val="24"/>
          <w:szCs w:val="24"/>
        </w:rPr>
        <w:t xml:space="preserve"> 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they sold </w:t>
      </w:r>
      <w:r w:rsidR="00486040">
        <w:rPr>
          <w:rFonts w:ascii="Times New Roman" w:hAnsi="Times New Roman" w:cs="Times New Roman"/>
          <w:sz w:val="24"/>
          <w:szCs w:val="24"/>
        </w:rPr>
        <w:t xml:space="preserve">to </w:t>
      </w:r>
      <w:r w:rsidR="004D0131" w:rsidRPr="00126987">
        <w:rPr>
          <w:rFonts w:ascii="Times New Roman" w:hAnsi="Times New Roman" w:cs="Times New Roman"/>
          <w:sz w:val="24"/>
          <w:szCs w:val="24"/>
        </w:rPr>
        <w:t>Deloitte</w:t>
      </w:r>
      <w:r w:rsidR="00232DF7">
        <w:rPr>
          <w:rFonts w:ascii="Times New Roman" w:hAnsi="Times New Roman" w:cs="Times New Roman"/>
          <w:sz w:val="24"/>
          <w:szCs w:val="24"/>
        </w:rPr>
        <w:t xml:space="preserve">. During this time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got to spend some time with </w:t>
      </w:r>
      <w:r w:rsidR="00232DF7">
        <w:rPr>
          <w:rFonts w:ascii="Times New Roman" w:hAnsi="Times New Roman" w:cs="Times New Roman"/>
          <w:sz w:val="24"/>
          <w:szCs w:val="24"/>
        </w:rPr>
        <w:t xml:space="preserve">Mr. McColl. McColl </w:t>
      </w:r>
      <w:r w:rsidR="00892EF0">
        <w:rPr>
          <w:rFonts w:ascii="Times New Roman" w:hAnsi="Times New Roman" w:cs="Times New Roman"/>
          <w:sz w:val="24"/>
          <w:szCs w:val="24"/>
        </w:rPr>
        <w:t>ha</w:t>
      </w:r>
      <w:r w:rsidR="00232DF7">
        <w:rPr>
          <w:rFonts w:ascii="Times New Roman" w:hAnsi="Times New Roman" w:cs="Times New Roman"/>
          <w:sz w:val="24"/>
          <w:szCs w:val="24"/>
        </w:rPr>
        <w:t>d</w:t>
      </w:r>
      <w:r w:rsidR="00892EF0">
        <w:rPr>
          <w:rFonts w:ascii="Times New Roman" w:hAnsi="Times New Roman" w:cs="Times New Roman"/>
          <w:sz w:val="24"/>
          <w:szCs w:val="24"/>
        </w:rPr>
        <w:t xml:space="preserve"> a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lot of great leadership axioms that he passed along</w:t>
      </w:r>
      <w:r w:rsidR="00CE2698">
        <w:rPr>
          <w:rFonts w:ascii="Times New Roman" w:hAnsi="Times New Roman" w:cs="Times New Roman"/>
          <w:sz w:val="24"/>
          <w:szCs w:val="24"/>
        </w:rPr>
        <w:t xml:space="preserve">. </w:t>
      </w:r>
      <w:r w:rsidR="00B7606A">
        <w:rPr>
          <w:rFonts w:ascii="Times New Roman" w:hAnsi="Times New Roman" w:cs="Times New Roman"/>
          <w:sz w:val="24"/>
          <w:szCs w:val="24"/>
        </w:rPr>
        <w:t>A</w:t>
      </w:r>
      <w:r w:rsidR="004D0131" w:rsidRPr="00126987">
        <w:rPr>
          <w:rFonts w:ascii="Times New Roman" w:hAnsi="Times New Roman" w:cs="Times New Roman"/>
          <w:sz w:val="24"/>
          <w:szCs w:val="24"/>
        </w:rPr>
        <w:t xml:space="preserve"> lot of those have </w:t>
      </w:r>
      <w:r w:rsidR="00B7606A">
        <w:rPr>
          <w:rFonts w:ascii="Times New Roman" w:hAnsi="Times New Roman" w:cs="Times New Roman"/>
          <w:sz w:val="24"/>
          <w:szCs w:val="24"/>
        </w:rPr>
        <w:t xml:space="preserve">had </w:t>
      </w:r>
      <w:r w:rsidR="004771DF">
        <w:rPr>
          <w:rFonts w:ascii="Times New Roman" w:hAnsi="Times New Roman" w:cs="Times New Roman"/>
          <w:sz w:val="24"/>
          <w:szCs w:val="24"/>
        </w:rPr>
        <w:t xml:space="preserve">an </w:t>
      </w:r>
      <w:r w:rsidR="004D0131" w:rsidRPr="00126987">
        <w:rPr>
          <w:rFonts w:ascii="Times New Roman" w:hAnsi="Times New Roman" w:cs="Times New Roman"/>
          <w:sz w:val="24"/>
          <w:szCs w:val="24"/>
        </w:rPr>
        <w:t>incredible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influence on the way </w:t>
      </w:r>
      <w:r w:rsidR="00232DF7">
        <w:rPr>
          <w:rFonts w:ascii="Times New Roman" w:hAnsi="Times New Roman" w:cs="Times New Roman"/>
          <w:sz w:val="24"/>
          <w:szCs w:val="24"/>
        </w:rPr>
        <w:t>Trey thinks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about things</w:t>
      </w:r>
      <w:r w:rsidR="004771DF">
        <w:rPr>
          <w:rFonts w:ascii="Times New Roman" w:hAnsi="Times New Roman" w:cs="Times New Roman"/>
          <w:sz w:val="24"/>
          <w:szCs w:val="24"/>
        </w:rPr>
        <w:t>.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</w:t>
      </w:r>
      <w:r w:rsidR="004771DF">
        <w:rPr>
          <w:rFonts w:ascii="Times New Roman" w:hAnsi="Times New Roman" w:cs="Times New Roman"/>
          <w:sz w:val="24"/>
          <w:szCs w:val="24"/>
        </w:rPr>
        <w:t>O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ne of the first things he told </w:t>
      </w:r>
      <w:r w:rsidR="00CE2698">
        <w:rPr>
          <w:rFonts w:ascii="Times New Roman" w:hAnsi="Times New Roman" w:cs="Times New Roman"/>
          <w:sz w:val="24"/>
          <w:szCs w:val="24"/>
        </w:rPr>
        <w:t>Trey w</w:t>
      </w:r>
      <w:r w:rsidR="00126987" w:rsidRPr="00126987">
        <w:rPr>
          <w:rFonts w:ascii="Times New Roman" w:hAnsi="Times New Roman" w:cs="Times New Roman"/>
          <w:sz w:val="24"/>
          <w:szCs w:val="24"/>
        </w:rPr>
        <w:t>as</w:t>
      </w:r>
      <w:r w:rsidR="00B7606A">
        <w:rPr>
          <w:rFonts w:ascii="Times New Roman" w:hAnsi="Times New Roman" w:cs="Times New Roman"/>
          <w:sz w:val="24"/>
          <w:szCs w:val="24"/>
        </w:rPr>
        <w:t>, “I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f you're going to be a leader you </w:t>
      </w:r>
      <w:r w:rsidR="004771DF" w:rsidRPr="00126987">
        <w:rPr>
          <w:rFonts w:ascii="Times New Roman" w:hAnsi="Times New Roman" w:cs="Times New Roman"/>
          <w:sz w:val="24"/>
          <w:szCs w:val="24"/>
        </w:rPr>
        <w:t>got to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love people</w:t>
      </w:r>
      <w:r w:rsidR="00B7606A">
        <w:rPr>
          <w:rFonts w:ascii="Times New Roman" w:hAnsi="Times New Roman" w:cs="Times New Roman"/>
          <w:sz w:val="24"/>
          <w:szCs w:val="24"/>
        </w:rPr>
        <w:t>.”</w:t>
      </w:r>
      <w:r w:rsidR="00126987" w:rsidRPr="00126987">
        <w:rPr>
          <w:rFonts w:ascii="Times New Roman" w:hAnsi="Times New Roman" w:cs="Times New Roman"/>
          <w:sz w:val="24"/>
          <w:szCs w:val="24"/>
        </w:rPr>
        <w:t xml:space="preserve"> </w:t>
      </w:r>
      <w:ins w:id="16" w:author="Champion, Teddy" w:date="2022-10-10T23:02:00Z">
        <w:r w:rsidR="00604546">
          <w:rPr>
            <w:rFonts w:ascii="Times New Roman" w:hAnsi="Times New Roman" w:cs="Times New Roman"/>
            <w:sz w:val="24"/>
            <w:szCs w:val="24"/>
          </w:rPr>
          <w:t xml:space="preserve">   </w:t>
        </w:r>
        <w:commentRangeStart w:id="17"/>
        <w:commentRangeEnd w:id="17"/>
        <w:r w:rsidR="00604546">
          <w:rPr>
            <w:rStyle w:val="CommentReference"/>
          </w:rPr>
          <w:commentReference w:id="17"/>
        </w:r>
      </w:ins>
    </w:p>
    <w:p w14:paraId="0E5678DC" w14:textId="38D2B0E3" w:rsidR="0064135B" w:rsidRDefault="0064135B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 time when you experienced a roadblock </w:t>
      </w:r>
      <w:r w:rsidR="00350837">
        <w:rPr>
          <w:rFonts w:ascii="Times New Roman" w:hAnsi="Times New Roman" w:cs="Times New Roman"/>
          <w:b/>
          <w:bCs/>
          <w:sz w:val="24"/>
          <w:szCs w:val="24"/>
        </w:rPr>
        <w:t>or a failure and how you navigated that experience?</w:t>
      </w:r>
    </w:p>
    <w:p w14:paraId="05D8C8EA" w14:textId="1D9C3516" w:rsidR="00350837" w:rsidRDefault="00104949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105A">
        <w:rPr>
          <w:rFonts w:ascii="Times New Roman" w:hAnsi="Times New Roman" w:cs="Times New Roman"/>
          <w:sz w:val="24"/>
          <w:szCs w:val="24"/>
        </w:rPr>
        <w:t>In the</w:t>
      </w:r>
      <w:r>
        <w:rPr>
          <w:rFonts w:ascii="Times New Roman" w:hAnsi="Times New Roman" w:cs="Times New Roman"/>
          <w:sz w:val="24"/>
          <w:szCs w:val="24"/>
        </w:rPr>
        <w:t xml:space="preserve"> spring semester of </w:t>
      </w:r>
      <w:r w:rsidR="00B7606A">
        <w:rPr>
          <w:rFonts w:ascii="Times New Roman" w:hAnsi="Times New Roman" w:cs="Times New Roman"/>
          <w:sz w:val="24"/>
          <w:szCs w:val="24"/>
        </w:rPr>
        <w:t>his</w:t>
      </w:r>
      <w:r>
        <w:rPr>
          <w:rFonts w:ascii="Times New Roman" w:hAnsi="Times New Roman" w:cs="Times New Roman"/>
          <w:sz w:val="24"/>
          <w:szCs w:val="24"/>
        </w:rPr>
        <w:t xml:space="preserve"> sophomore year</w:t>
      </w:r>
      <w:r w:rsidR="0063105A">
        <w:rPr>
          <w:rFonts w:ascii="Times New Roman" w:hAnsi="Times New Roman" w:cs="Times New Roman"/>
          <w:sz w:val="24"/>
          <w:szCs w:val="24"/>
        </w:rPr>
        <w:t xml:space="preserve">, </w:t>
      </w:r>
      <w:r w:rsidR="00232DF7">
        <w:rPr>
          <w:rFonts w:ascii="Times New Roman" w:hAnsi="Times New Roman" w:cs="Times New Roman"/>
          <w:sz w:val="24"/>
          <w:szCs w:val="24"/>
        </w:rPr>
        <w:t>Trey</w:t>
      </w:r>
      <w:r w:rsidR="0063105A">
        <w:rPr>
          <w:rFonts w:ascii="Times New Roman" w:hAnsi="Times New Roman" w:cs="Times New Roman"/>
          <w:sz w:val="24"/>
          <w:szCs w:val="24"/>
        </w:rPr>
        <w:t xml:space="preserve"> was taking an economics clas</w:t>
      </w:r>
      <w:r w:rsidR="00CE2698">
        <w:rPr>
          <w:rFonts w:ascii="Times New Roman" w:hAnsi="Times New Roman" w:cs="Times New Roman"/>
          <w:sz w:val="24"/>
          <w:szCs w:val="24"/>
        </w:rPr>
        <w:t xml:space="preserve">s and found that </w:t>
      </w:r>
      <w:r w:rsidR="00603B9F">
        <w:rPr>
          <w:rFonts w:ascii="Times New Roman" w:hAnsi="Times New Roman" w:cs="Times New Roman"/>
          <w:sz w:val="24"/>
          <w:szCs w:val="24"/>
        </w:rPr>
        <w:t>midterm grades came back</w:t>
      </w:r>
      <w:r w:rsidR="00E640FB">
        <w:rPr>
          <w:rFonts w:ascii="Times New Roman" w:hAnsi="Times New Roman" w:cs="Times New Roman"/>
          <w:sz w:val="24"/>
          <w:szCs w:val="24"/>
        </w:rPr>
        <w:t>,</w:t>
      </w:r>
      <w:r w:rsidR="00603B9F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 xml:space="preserve">he </w:t>
      </w:r>
      <w:r w:rsidR="00603B9F">
        <w:rPr>
          <w:rFonts w:ascii="Times New Roman" w:hAnsi="Times New Roman" w:cs="Times New Roman"/>
          <w:sz w:val="24"/>
          <w:szCs w:val="24"/>
        </w:rPr>
        <w:t xml:space="preserve">was failing </w:t>
      </w:r>
      <w:r w:rsidR="008443AE">
        <w:rPr>
          <w:rFonts w:ascii="Times New Roman" w:hAnsi="Times New Roman" w:cs="Times New Roman"/>
          <w:sz w:val="24"/>
          <w:szCs w:val="24"/>
        </w:rPr>
        <w:t>the class</w:t>
      </w:r>
      <w:r w:rsidR="00CE2698">
        <w:rPr>
          <w:rFonts w:ascii="Times New Roman" w:hAnsi="Times New Roman" w:cs="Times New Roman"/>
          <w:sz w:val="24"/>
          <w:szCs w:val="24"/>
        </w:rPr>
        <w:t>. H</w:t>
      </w:r>
      <w:r w:rsidR="00B7606A">
        <w:rPr>
          <w:rFonts w:ascii="Times New Roman" w:hAnsi="Times New Roman" w:cs="Times New Roman"/>
          <w:sz w:val="24"/>
          <w:szCs w:val="24"/>
        </w:rPr>
        <w:t>e</w:t>
      </w:r>
      <w:r w:rsidR="00CE2698">
        <w:rPr>
          <w:rFonts w:ascii="Times New Roman" w:hAnsi="Times New Roman" w:cs="Times New Roman"/>
          <w:sz w:val="24"/>
          <w:szCs w:val="24"/>
        </w:rPr>
        <w:t xml:space="preserve"> said he</w:t>
      </w:r>
      <w:r w:rsidR="00740DB9">
        <w:rPr>
          <w:rFonts w:ascii="Times New Roman" w:hAnsi="Times New Roman" w:cs="Times New Roman"/>
          <w:sz w:val="24"/>
          <w:szCs w:val="24"/>
        </w:rPr>
        <w:t xml:space="preserve"> had let </w:t>
      </w:r>
      <w:r w:rsidR="00B7606A">
        <w:rPr>
          <w:rFonts w:ascii="Times New Roman" w:hAnsi="Times New Roman" w:cs="Times New Roman"/>
          <w:sz w:val="24"/>
          <w:szCs w:val="24"/>
        </w:rPr>
        <w:t>his</w:t>
      </w:r>
      <w:r w:rsidR="00740DB9">
        <w:rPr>
          <w:rFonts w:ascii="Times New Roman" w:hAnsi="Times New Roman" w:cs="Times New Roman"/>
          <w:sz w:val="24"/>
          <w:szCs w:val="24"/>
        </w:rPr>
        <w:t xml:space="preserve"> social life get the best of </w:t>
      </w:r>
      <w:r w:rsidR="00B7606A">
        <w:rPr>
          <w:rFonts w:ascii="Times New Roman" w:hAnsi="Times New Roman" w:cs="Times New Roman"/>
          <w:sz w:val="24"/>
          <w:szCs w:val="24"/>
        </w:rPr>
        <w:t xml:space="preserve">him. He </w:t>
      </w:r>
      <w:r w:rsidR="00E640FB">
        <w:rPr>
          <w:rFonts w:ascii="Times New Roman" w:hAnsi="Times New Roman" w:cs="Times New Roman"/>
          <w:sz w:val="24"/>
          <w:szCs w:val="24"/>
        </w:rPr>
        <w:t xml:space="preserve">thought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E640FB">
        <w:rPr>
          <w:rFonts w:ascii="Times New Roman" w:hAnsi="Times New Roman" w:cs="Times New Roman"/>
          <w:sz w:val="24"/>
          <w:szCs w:val="24"/>
        </w:rPr>
        <w:t xml:space="preserve"> could </w:t>
      </w:r>
      <w:r w:rsidR="00E245DD">
        <w:rPr>
          <w:rFonts w:ascii="Times New Roman" w:hAnsi="Times New Roman" w:cs="Times New Roman"/>
          <w:sz w:val="24"/>
          <w:szCs w:val="24"/>
        </w:rPr>
        <w:t>sashay</w:t>
      </w:r>
      <w:r w:rsidR="00E016F1">
        <w:rPr>
          <w:rFonts w:ascii="Times New Roman" w:hAnsi="Times New Roman" w:cs="Times New Roman"/>
          <w:sz w:val="24"/>
          <w:szCs w:val="24"/>
        </w:rPr>
        <w:t xml:space="preserve"> </w:t>
      </w:r>
      <w:r w:rsidR="00E245DD">
        <w:rPr>
          <w:rFonts w:ascii="Times New Roman" w:hAnsi="Times New Roman" w:cs="Times New Roman"/>
          <w:sz w:val="24"/>
          <w:szCs w:val="24"/>
        </w:rPr>
        <w:t>through that part of life</w:t>
      </w:r>
      <w:r w:rsidR="00232DF7">
        <w:rPr>
          <w:rFonts w:ascii="Times New Roman" w:hAnsi="Times New Roman" w:cs="Times New Roman"/>
          <w:sz w:val="24"/>
          <w:szCs w:val="24"/>
        </w:rPr>
        <w:t xml:space="preserve"> and still succeed.</w:t>
      </w:r>
      <w:r w:rsidR="00BB4854">
        <w:rPr>
          <w:rFonts w:ascii="Times New Roman" w:hAnsi="Times New Roman" w:cs="Times New Roman"/>
          <w:sz w:val="24"/>
          <w:szCs w:val="24"/>
        </w:rPr>
        <w:t xml:space="preserve"> </w:t>
      </w:r>
      <w:r w:rsidR="00B7606A">
        <w:rPr>
          <w:rFonts w:ascii="Times New Roman" w:hAnsi="Times New Roman" w:cs="Times New Roman"/>
          <w:sz w:val="24"/>
          <w:szCs w:val="24"/>
        </w:rPr>
        <w:t>He</w:t>
      </w:r>
      <w:r w:rsidR="00BB4854">
        <w:rPr>
          <w:rFonts w:ascii="Times New Roman" w:hAnsi="Times New Roman" w:cs="Times New Roman"/>
          <w:sz w:val="24"/>
          <w:szCs w:val="24"/>
        </w:rPr>
        <w:t xml:space="preserve"> had done so poorl</w:t>
      </w:r>
      <w:r w:rsidR="00232DF7">
        <w:rPr>
          <w:rFonts w:ascii="Times New Roman" w:hAnsi="Times New Roman" w:cs="Times New Roman"/>
          <w:sz w:val="24"/>
          <w:szCs w:val="24"/>
        </w:rPr>
        <w:t xml:space="preserve">y </w:t>
      </w:r>
      <w:r w:rsidR="00CE2698">
        <w:rPr>
          <w:rFonts w:ascii="Times New Roman" w:hAnsi="Times New Roman" w:cs="Times New Roman"/>
          <w:sz w:val="24"/>
          <w:szCs w:val="24"/>
        </w:rPr>
        <w:t xml:space="preserve">that </w:t>
      </w:r>
      <w:r w:rsidR="00BB4854">
        <w:rPr>
          <w:rFonts w:ascii="Times New Roman" w:hAnsi="Times New Roman" w:cs="Times New Roman"/>
          <w:sz w:val="24"/>
          <w:szCs w:val="24"/>
        </w:rPr>
        <w:t>the</w:t>
      </w:r>
      <w:r w:rsidR="00232DF7">
        <w:rPr>
          <w:rFonts w:ascii="Times New Roman" w:hAnsi="Times New Roman" w:cs="Times New Roman"/>
          <w:sz w:val="24"/>
          <w:szCs w:val="24"/>
        </w:rPr>
        <w:t xml:space="preserve"> economics</w:t>
      </w:r>
      <w:r w:rsidR="00BB4854">
        <w:rPr>
          <w:rFonts w:ascii="Times New Roman" w:hAnsi="Times New Roman" w:cs="Times New Roman"/>
          <w:sz w:val="24"/>
          <w:szCs w:val="24"/>
        </w:rPr>
        <w:t xml:space="preserve"> teacher</w:t>
      </w:r>
      <w:r w:rsidR="00560FCA">
        <w:rPr>
          <w:rFonts w:ascii="Times New Roman" w:hAnsi="Times New Roman" w:cs="Times New Roman"/>
          <w:sz w:val="24"/>
          <w:szCs w:val="24"/>
        </w:rPr>
        <w:t xml:space="preserve"> told </w:t>
      </w:r>
      <w:r w:rsidR="00232DF7">
        <w:rPr>
          <w:rFonts w:ascii="Times New Roman" w:hAnsi="Times New Roman" w:cs="Times New Roman"/>
          <w:sz w:val="24"/>
          <w:szCs w:val="24"/>
        </w:rPr>
        <w:t>him he</w:t>
      </w:r>
      <w:r w:rsidR="00CE2698">
        <w:rPr>
          <w:rFonts w:ascii="Times New Roman" w:hAnsi="Times New Roman" w:cs="Times New Roman"/>
          <w:sz w:val="24"/>
          <w:szCs w:val="24"/>
        </w:rPr>
        <w:t xml:space="preserve"> </w:t>
      </w:r>
      <w:r w:rsidR="00513E0B">
        <w:rPr>
          <w:rFonts w:ascii="Times New Roman" w:hAnsi="Times New Roman" w:cs="Times New Roman"/>
          <w:sz w:val="24"/>
          <w:szCs w:val="24"/>
        </w:rPr>
        <w:t xml:space="preserve">could go for broke on the finals. </w:t>
      </w:r>
      <w:r w:rsidR="00232DF7">
        <w:rPr>
          <w:rFonts w:ascii="Times New Roman" w:hAnsi="Times New Roman" w:cs="Times New Roman"/>
          <w:sz w:val="24"/>
          <w:szCs w:val="24"/>
        </w:rPr>
        <w:t>Trey d</w:t>
      </w:r>
      <w:r w:rsidR="00527066">
        <w:rPr>
          <w:rFonts w:ascii="Times New Roman" w:hAnsi="Times New Roman" w:cs="Times New Roman"/>
          <w:sz w:val="24"/>
          <w:szCs w:val="24"/>
        </w:rPr>
        <w:t>ecided</w:t>
      </w:r>
      <w:r w:rsidR="00232DF7">
        <w:rPr>
          <w:rFonts w:ascii="Times New Roman" w:hAnsi="Times New Roman" w:cs="Times New Roman"/>
          <w:sz w:val="24"/>
          <w:szCs w:val="24"/>
        </w:rPr>
        <w:t xml:space="preserve"> that</w:t>
      </w:r>
      <w:r w:rsidR="00527066">
        <w:rPr>
          <w:rFonts w:ascii="Times New Roman" w:hAnsi="Times New Roman" w:cs="Times New Roman"/>
          <w:sz w:val="24"/>
          <w:szCs w:val="24"/>
        </w:rPr>
        <w:t xml:space="preserve"> for 48 hours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527066">
        <w:rPr>
          <w:rFonts w:ascii="Times New Roman" w:hAnsi="Times New Roman" w:cs="Times New Roman"/>
          <w:sz w:val="24"/>
          <w:szCs w:val="24"/>
        </w:rPr>
        <w:t xml:space="preserve"> was going to </w:t>
      </w:r>
      <w:r w:rsidR="00910617">
        <w:rPr>
          <w:rFonts w:ascii="Times New Roman" w:hAnsi="Times New Roman" w:cs="Times New Roman"/>
          <w:sz w:val="24"/>
          <w:szCs w:val="24"/>
        </w:rPr>
        <w:t xml:space="preserve">work </w:t>
      </w:r>
      <w:r w:rsidR="00CE2698">
        <w:rPr>
          <w:rFonts w:ascii="Times New Roman" w:hAnsi="Times New Roman" w:cs="Times New Roman"/>
          <w:sz w:val="24"/>
          <w:szCs w:val="24"/>
        </w:rPr>
        <w:t xml:space="preserve">really </w:t>
      </w:r>
      <w:r w:rsidR="00910617">
        <w:rPr>
          <w:rFonts w:ascii="Times New Roman" w:hAnsi="Times New Roman" w:cs="Times New Roman"/>
          <w:sz w:val="24"/>
          <w:szCs w:val="24"/>
        </w:rPr>
        <w:t xml:space="preserve">hard, and for 48 hours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910617">
        <w:rPr>
          <w:rFonts w:ascii="Times New Roman" w:hAnsi="Times New Roman" w:cs="Times New Roman"/>
          <w:sz w:val="24"/>
          <w:szCs w:val="24"/>
        </w:rPr>
        <w:t xml:space="preserve"> didn’t leave </w:t>
      </w:r>
      <w:r w:rsidR="00B035C8">
        <w:rPr>
          <w:rFonts w:ascii="Times New Roman" w:hAnsi="Times New Roman" w:cs="Times New Roman"/>
          <w:sz w:val="24"/>
          <w:szCs w:val="24"/>
        </w:rPr>
        <w:t>the</w:t>
      </w:r>
      <w:r w:rsidR="00910617">
        <w:rPr>
          <w:rFonts w:ascii="Times New Roman" w:hAnsi="Times New Roman" w:cs="Times New Roman"/>
          <w:sz w:val="24"/>
          <w:szCs w:val="24"/>
        </w:rPr>
        <w:t xml:space="preserve"> dorm</w:t>
      </w:r>
      <w:r w:rsidR="00802068">
        <w:rPr>
          <w:rFonts w:ascii="Times New Roman" w:hAnsi="Times New Roman" w:cs="Times New Roman"/>
          <w:sz w:val="24"/>
          <w:szCs w:val="24"/>
        </w:rPr>
        <w:t xml:space="preserve">. </w:t>
      </w:r>
      <w:r w:rsidR="00CE2698">
        <w:rPr>
          <w:rFonts w:ascii="Times New Roman" w:hAnsi="Times New Roman" w:cs="Times New Roman"/>
          <w:sz w:val="24"/>
          <w:szCs w:val="24"/>
        </w:rPr>
        <w:t>In</w:t>
      </w:r>
      <w:r w:rsidR="00232DF7">
        <w:rPr>
          <w:rFonts w:ascii="Times New Roman" w:hAnsi="Times New Roman" w:cs="Times New Roman"/>
          <w:sz w:val="24"/>
          <w:szCs w:val="24"/>
        </w:rPr>
        <w:t xml:space="preserve"> doing</w:t>
      </w:r>
      <w:r w:rsidR="00B035C8">
        <w:rPr>
          <w:rFonts w:ascii="Times New Roman" w:hAnsi="Times New Roman" w:cs="Times New Roman"/>
          <w:sz w:val="24"/>
          <w:szCs w:val="24"/>
        </w:rPr>
        <w:t xml:space="preserve"> this he </w:t>
      </w:r>
      <w:r w:rsidR="009779CC">
        <w:rPr>
          <w:rFonts w:ascii="Times New Roman" w:hAnsi="Times New Roman" w:cs="Times New Roman"/>
          <w:sz w:val="24"/>
          <w:szCs w:val="24"/>
        </w:rPr>
        <w:t xml:space="preserve">realized that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9779CC">
        <w:rPr>
          <w:rFonts w:ascii="Times New Roman" w:hAnsi="Times New Roman" w:cs="Times New Roman"/>
          <w:sz w:val="24"/>
          <w:szCs w:val="24"/>
        </w:rPr>
        <w:t xml:space="preserve"> was learning</w:t>
      </w:r>
      <w:r w:rsidR="003313F3">
        <w:rPr>
          <w:rFonts w:ascii="Times New Roman" w:hAnsi="Times New Roman" w:cs="Times New Roman"/>
          <w:sz w:val="24"/>
          <w:szCs w:val="24"/>
        </w:rPr>
        <w:t xml:space="preserve">.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3313F3">
        <w:rPr>
          <w:rFonts w:ascii="Times New Roman" w:hAnsi="Times New Roman" w:cs="Times New Roman"/>
          <w:sz w:val="24"/>
          <w:szCs w:val="24"/>
        </w:rPr>
        <w:t xml:space="preserve"> ended up </w:t>
      </w:r>
      <w:r w:rsidR="00FE5C5F">
        <w:rPr>
          <w:rFonts w:ascii="Times New Roman" w:hAnsi="Times New Roman" w:cs="Times New Roman"/>
          <w:sz w:val="24"/>
          <w:szCs w:val="24"/>
        </w:rPr>
        <w:t>doing well</w:t>
      </w:r>
      <w:r w:rsidR="00CE2698">
        <w:rPr>
          <w:rFonts w:ascii="Times New Roman" w:hAnsi="Times New Roman" w:cs="Times New Roman"/>
          <w:sz w:val="24"/>
          <w:szCs w:val="24"/>
        </w:rPr>
        <w:t xml:space="preserve"> on the final</w:t>
      </w:r>
      <w:r w:rsidR="00FE5C5F">
        <w:rPr>
          <w:rFonts w:ascii="Times New Roman" w:hAnsi="Times New Roman" w:cs="Times New Roman"/>
          <w:sz w:val="24"/>
          <w:szCs w:val="24"/>
        </w:rPr>
        <w:t xml:space="preserve"> and finishing </w:t>
      </w:r>
      <w:r w:rsidR="00CE2698">
        <w:rPr>
          <w:rFonts w:ascii="Times New Roman" w:hAnsi="Times New Roman" w:cs="Times New Roman"/>
          <w:sz w:val="24"/>
          <w:szCs w:val="24"/>
        </w:rPr>
        <w:t xml:space="preserve">the semester </w:t>
      </w:r>
      <w:r w:rsidR="00FE5C5F">
        <w:rPr>
          <w:rFonts w:ascii="Times New Roman" w:hAnsi="Times New Roman" w:cs="Times New Roman"/>
          <w:sz w:val="24"/>
          <w:szCs w:val="24"/>
        </w:rPr>
        <w:t>with a dignified C+ in the class</w:t>
      </w:r>
      <w:r w:rsidR="00457C0C">
        <w:rPr>
          <w:rFonts w:ascii="Times New Roman" w:hAnsi="Times New Roman" w:cs="Times New Roman"/>
          <w:sz w:val="24"/>
          <w:szCs w:val="24"/>
        </w:rPr>
        <w:t>.</w:t>
      </w:r>
      <w:r w:rsidR="00E41737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Almost failing this class </w:t>
      </w:r>
      <w:r w:rsidR="00F420A8">
        <w:rPr>
          <w:rFonts w:ascii="Times New Roman" w:hAnsi="Times New Roman" w:cs="Times New Roman"/>
          <w:sz w:val="24"/>
          <w:szCs w:val="24"/>
        </w:rPr>
        <w:t xml:space="preserve">was a low of low </w:t>
      </w:r>
      <w:r w:rsidR="00B035C8">
        <w:rPr>
          <w:rFonts w:ascii="Times New Roman" w:hAnsi="Times New Roman" w:cs="Times New Roman"/>
          <w:sz w:val="24"/>
          <w:szCs w:val="24"/>
        </w:rPr>
        <w:t xml:space="preserve">and a definite roadblock. </w:t>
      </w:r>
      <w:ins w:id="18" w:author="Champion, Teddy" w:date="2022-10-10T23:04:00Z">
        <w:r w:rsidR="00604546">
          <w:rPr>
            <w:rFonts w:ascii="Times New Roman" w:hAnsi="Times New Roman" w:cs="Times New Roman"/>
            <w:sz w:val="24"/>
            <w:szCs w:val="24"/>
          </w:rPr>
          <w:t xml:space="preserve">   </w:t>
        </w:r>
        <w:commentRangeStart w:id="19"/>
        <w:commentRangeEnd w:id="19"/>
        <w:r w:rsidR="00604546">
          <w:rPr>
            <w:rStyle w:val="CommentReference"/>
          </w:rPr>
          <w:commentReference w:id="19"/>
        </w:r>
      </w:ins>
    </w:p>
    <w:p w14:paraId="43FA9DCC" w14:textId="6880EFD2" w:rsidR="00FE28AB" w:rsidRDefault="00FE28AB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What is one of your more major accomplishments?</w:t>
      </w:r>
    </w:p>
    <w:p w14:paraId="357D2EB8" w14:textId="2637D4C5" w:rsidR="00FE28AB" w:rsidRDefault="008C08C5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2E27FF">
        <w:rPr>
          <w:rFonts w:ascii="Times New Roman" w:hAnsi="Times New Roman" w:cs="Times New Roman"/>
          <w:sz w:val="24"/>
          <w:szCs w:val="24"/>
        </w:rPr>
        <w:t xml:space="preserve">Jones Valley </w:t>
      </w:r>
      <w:r w:rsidR="00B035C8">
        <w:rPr>
          <w:rFonts w:ascii="Times New Roman" w:hAnsi="Times New Roman" w:cs="Times New Roman"/>
          <w:sz w:val="24"/>
          <w:szCs w:val="24"/>
        </w:rPr>
        <w:t>T</w:t>
      </w:r>
      <w:r w:rsidR="002E27FF">
        <w:rPr>
          <w:rFonts w:ascii="Times New Roman" w:hAnsi="Times New Roman" w:cs="Times New Roman"/>
          <w:sz w:val="24"/>
          <w:szCs w:val="24"/>
        </w:rPr>
        <w:t>eaching</w:t>
      </w:r>
      <w:r w:rsidR="002E27FF" w:rsidRPr="002E27FF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>F</w:t>
      </w:r>
      <w:r w:rsidR="002E27FF" w:rsidRPr="002E27FF">
        <w:rPr>
          <w:rFonts w:ascii="Times New Roman" w:hAnsi="Times New Roman" w:cs="Times New Roman"/>
          <w:sz w:val="24"/>
          <w:szCs w:val="24"/>
        </w:rPr>
        <w:t>arm</w:t>
      </w:r>
      <w:r w:rsidR="00B035C8">
        <w:rPr>
          <w:rFonts w:ascii="Times New Roman" w:hAnsi="Times New Roman" w:cs="Times New Roman"/>
          <w:sz w:val="24"/>
          <w:szCs w:val="24"/>
        </w:rPr>
        <w:t xml:space="preserve">. It is </w:t>
      </w:r>
      <w:r w:rsidR="002E27FF" w:rsidRPr="002E27FF">
        <w:rPr>
          <w:rFonts w:ascii="Times New Roman" w:hAnsi="Times New Roman" w:cs="Times New Roman"/>
          <w:sz w:val="24"/>
          <w:szCs w:val="24"/>
        </w:rPr>
        <w:t xml:space="preserve">an organization that's been impactful to a lot of </w:t>
      </w:r>
      <w:r w:rsidR="00A337A9">
        <w:rPr>
          <w:rFonts w:ascii="Times New Roman" w:hAnsi="Times New Roman" w:cs="Times New Roman"/>
          <w:sz w:val="24"/>
          <w:szCs w:val="24"/>
        </w:rPr>
        <w:t>children. They</w:t>
      </w:r>
      <w:r w:rsidR="00563FBB" w:rsidRPr="00563FBB">
        <w:rPr>
          <w:rFonts w:ascii="Times New Roman" w:hAnsi="Times New Roman" w:cs="Times New Roman"/>
          <w:sz w:val="24"/>
          <w:szCs w:val="24"/>
        </w:rPr>
        <w:t xml:space="preserve"> raised $7 million during COVID and built a Center for </w:t>
      </w:r>
      <w:r w:rsidR="00B035C8">
        <w:rPr>
          <w:rFonts w:ascii="Times New Roman" w:hAnsi="Times New Roman" w:cs="Times New Roman"/>
          <w:sz w:val="24"/>
          <w:szCs w:val="24"/>
        </w:rPr>
        <w:t>F</w:t>
      </w:r>
      <w:r w:rsidR="00563FBB" w:rsidRPr="00563FBB">
        <w:rPr>
          <w:rFonts w:ascii="Times New Roman" w:hAnsi="Times New Roman" w:cs="Times New Roman"/>
          <w:sz w:val="24"/>
          <w:szCs w:val="24"/>
        </w:rPr>
        <w:t>ood education</w:t>
      </w:r>
      <w:r w:rsidR="00893182">
        <w:rPr>
          <w:rFonts w:ascii="Times New Roman" w:hAnsi="Times New Roman" w:cs="Times New Roman"/>
          <w:sz w:val="24"/>
          <w:szCs w:val="24"/>
        </w:rPr>
        <w:t>.</w:t>
      </w:r>
      <w:r w:rsidR="00563FBB" w:rsidRPr="00563FBB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To him, </w:t>
      </w:r>
      <w:r w:rsidR="008E6A17" w:rsidRPr="008E6A17">
        <w:rPr>
          <w:rFonts w:ascii="Times New Roman" w:hAnsi="Times New Roman" w:cs="Times New Roman"/>
          <w:sz w:val="24"/>
          <w:szCs w:val="24"/>
        </w:rPr>
        <w:lastRenderedPageBreak/>
        <w:t xml:space="preserve">the personal accomplishment </w:t>
      </w:r>
      <w:r w:rsidR="00B035C8">
        <w:rPr>
          <w:rFonts w:ascii="Times New Roman" w:hAnsi="Times New Roman" w:cs="Times New Roman"/>
          <w:sz w:val="24"/>
          <w:szCs w:val="24"/>
        </w:rPr>
        <w:t>was</w:t>
      </w:r>
      <w:r w:rsidR="008E6A17" w:rsidRPr="008E6A17">
        <w:rPr>
          <w:rFonts w:ascii="Times New Roman" w:hAnsi="Times New Roman" w:cs="Times New Roman"/>
          <w:sz w:val="24"/>
          <w:szCs w:val="24"/>
        </w:rPr>
        <w:t xml:space="preserve"> </w:t>
      </w:r>
      <w:r w:rsidR="00A337A9">
        <w:rPr>
          <w:rFonts w:ascii="Times New Roman" w:hAnsi="Times New Roman" w:cs="Times New Roman"/>
          <w:sz w:val="24"/>
          <w:szCs w:val="24"/>
        </w:rPr>
        <w:t xml:space="preserve">getting involved and </w:t>
      </w:r>
      <w:r w:rsidR="008E6A17" w:rsidRPr="008E6A17">
        <w:rPr>
          <w:rFonts w:ascii="Times New Roman" w:hAnsi="Times New Roman" w:cs="Times New Roman"/>
          <w:sz w:val="24"/>
          <w:szCs w:val="24"/>
        </w:rPr>
        <w:t xml:space="preserve">seeing how </w:t>
      </w:r>
      <w:r w:rsidR="00A337A9">
        <w:rPr>
          <w:rFonts w:ascii="Times New Roman" w:hAnsi="Times New Roman" w:cs="Times New Roman"/>
          <w:sz w:val="24"/>
          <w:szCs w:val="24"/>
        </w:rPr>
        <w:t xml:space="preserve">impactful </w:t>
      </w:r>
      <w:r w:rsidR="008E6A17" w:rsidRPr="008E6A17">
        <w:rPr>
          <w:rFonts w:ascii="Times New Roman" w:hAnsi="Times New Roman" w:cs="Times New Roman"/>
          <w:sz w:val="24"/>
          <w:szCs w:val="24"/>
        </w:rPr>
        <w:t>the organization could be for the community</w:t>
      </w:r>
      <w:r w:rsidR="00A337A9">
        <w:rPr>
          <w:rFonts w:ascii="Times New Roman" w:hAnsi="Times New Roman" w:cs="Times New Roman"/>
          <w:sz w:val="24"/>
          <w:szCs w:val="24"/>
        </w:rPr>
        <w:t xml:space="preserve">. </w:t>
      </w:r>
      <w:ins w:id="20" w:author="Champion, Teddy" w:date="2022-10-10T23:05:00Z">
        <w:r w:rsidR="00604546">
          <w:rPr>
            <w:rFonts w:ascii="Times New Roman" w:hAnsi="Times New Roman" w:cs="Times New Roman"/>
            <w:sz w:val="24"/>
            <w:szCs w:val="24"/>
          </w:rPr>
          <w:t xml:space="preserve">   </w:t>
        </w:r>
        <w:commentRangeStart w:id="21"/>
        <w:commentRangeEnd w:id="21"/>
        <w:r w:rsidR="00604546">
          <w:rPr>
            <w:rStyle w:val="CommentReference"/>
          </w:rPr>
          <w:commentReference w:id="21"/>
        </w:r>
      </w:ins>
    </w:p>
    <w:p w14:paraId="6BC255FC" w14:textId="43F0AE35" w:rsidR="00350837" w:rsidRDefault="00350837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How </w:t>
      </w:r>
      <w:r w:rsidR="009E57B9">
        <w:rPr>
          <w:rFonts w:ascii="Times New Roman" w:hAnsi="Times New Roman" w:cs="Times New Roman"/>
          <w:b/>
          <w:bCs/>
          <w:sz w:val="24"/>
          <w:szCs w:val="24"/>
        </w:rPr>
        <w:t xml:space="preserve">have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your </w:t>
      </w:r>
      <w:r w:rsidR="00341227">
        <w:rPr>
          <w:rFonts w:ascii="Times New Roman" w:hAnsi="Times New Roman" w:cs="Times New Roman"/>
          <w:b/>
          <w:bCs/>
          <w:sz w:val="24"/>
          <w:szCs w:val="24"/>
        </w:rPr>
        <w:t>life experiences shaped where you are today?</w:t>
      </w:r>
    </w:p>
    <w:p w14:paraId="35EC0B65" w14:textId="369DD084" w:rsidR="00341227" w:rsidRPr="0075424B" w:rsidRDefault="0075424B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035C8">
        <w:rPr>
          <w:rFonts w:ascii="Times New Roman" w:hAnsi="Times New Roman" w:cs="Times New Roman"/>
          <w:sz w:val="24"/>
          <w:szCs w:val="24"/>
        </w:rPr>
        <w:t xml:space="preserve">He said </w:t>
      </w:r>
      <w:r w:rsidR="00424B1E" w:rsidRPr="00424B1E">
        <w:rPr>
          <w:rFonts w:ascii="Times New Roman" w:hAnsi="Times New Roman" w:cs="Times New Roman"/>
          <w:sz w:val="24"/>
          <w:szCs w:val="24"/>
        </w:rPr>
        <w:t>one of the things that</w:t>
      </w:r>
      <w:r w:rsidR="00593BED">
        <w:rPr>
          <w:rFonts w:ascii="Times New Roman" w:hAnsi="Times New Roman" w:cs="Times New Roman"/>
          <w:sz w:val="24"/>
          <w:szCs w:val="24"/>
        </w:rPr>
        <w:t xml:space="preserve"> was </w:t>
      </w:r>
      <w:r w:rsidR="00424B1E" w:rsidRPr="00424B1E">
        <w:rPr>
          <w:rFonts w:ascii="Times New Roman" w:hAnsi="Times New Roman" w:cs="Times New Roman"/>
          <w:sz w:val="24"/>
          <w:szCs w:val="24"/>
        </w:rPr>
        <w:t>most impactful</w:t>
      </w:r>
      <w:r w:rsidR="00B035C8">
        <w:rPr>
          <w:rFonts w:ascii="Times New Roman" w:hAnsi="Times New Roman" w:cs="Times New Roman"/>
          <w:sz w:val="24"/>
          <w:szCs w:val="24"/>
        </w:rPr>
        <w:t xml:space="preserve"> to him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was making the decision to move away from Birmingham</w:t>
      </w:r>
      <w:r w:rsidR="00B322CF">
        <w:rPr>
          <w:rFonts w:ascii="Times New Roman" w:hAnsi="Times New Roman" w:cs="Times New Roman"/>
          <w:sz w:val="24"/>
          <w:szCs w:val="24"/>
        </w:rPr>
        <w:t xml:space="preserve">. </w:t>
      </w:r>
      <w:r w:rsidR="00B035C8">
        <w:rPr>
          <w:rFonts w:ascii="Times New Roman" w:hAnsi="Times New Roman" w:cs="Times New Roman"/>
          <w:sz w:val="24"/>
          <w:szCs w:val="24"/>
        </w:rPr>
        <w:t>He</w:t>
      </w:r>
      <w:r w:rsidR="00B322CF">
        <w:rPr>
          <w:rFonts w:ascii="Times New Roman" w:hAnsi="Times New Roman" w:cs="Times New Roman"/>
          <w:sz w:val="24"/>
          <w:szCs w:val="24"/>
        </w:rPr>
        <w:t xml:space="preserve"> </w:t>
      </w:r>
      <w:r w:rsidR="00B035C8">
        <w:rPr>
          <w:rFonts w:ascii="Times New Roman" w:hAnsi="Times New Roman" w:cs="Times New Roman"/>
          <w:sz w:val="24"/>
          <w:szCs w:val="24"/>
        </w:rPr>
        <w:t xml:space="preserve">lived in </w:t>
      </w:r>
      <w:r w:rsidR="00424B1E" w:rsidRPr="00424B1E">
        <w:rPr>
          <w:rFonts w:ascii="Times New Roman" w:hAnsi="Times New Roman" w:cs="Times New Roman"/>
          <w:sz w:val="24"/>
          <w:szCs w:val="24"/>
        </w:rPr>
        <w:t>Atlanta</w:t>
      </w:r>
      <w:r w:rsidR="00B035C8">
        <w:rPr>
          <w:rFonts w:ascii="Times New Roman" w:hAnsi="Times New Roman" w:cs="Times New Roman"/>
          <w:sz w:val="24"/>
          <w:szCs w:val="24"/>
        </w:rPr>
        <w:t xml:space="preserve">, </w:t>
      </w:r>
      <w:r w:rsidR="00424B1E" w:rsidRPr="00424B1E">
        <w:rPr>
          <w:rFonts w:ascii="Times New Roman" w:hAnsi="Times New Roman" w:cs="Times New Roman"/>
          <w:sz w:val="24"/>
          <w:szCs w:val="24"/>
        </w:rPr>
        <w:t>Chicago</w:t>
      </w:r>
      <w:ins w:id="22" w:author="Champion, Teddy" w:date="2022-10-10T23:06:00Z">
        <w:r w:rsidR="00303F8A">
          <w:rPr>
            <w:rFonts w:ascii="Times New Roman" w:hAnsi="Times New Roman" w:cs="Times New Roman"/>
            <w:sz w:val="24"/>
            <w:szCs w:val="24"/>
          </w:rPr>
          <w:t>,</w:t>
        </w:r>
      </w:ins>
      <w:r w:rsidR="00424B1E" w:rsidRPr="00424B1E">
        <w:rPr>
          <w:rFonts w:ascii="Times New Roman" w:hAnsi="Times New Roman" w:cs="Times New Roman"/>
          <w:sz w:val="24"/>
          <w:szCs w:val="24"/>
        </w:rPr>
        <w:t xml:space="preserve"> and </w:t>
      </w:r>
      <w:r w:rsidR="00F31EFF" w:rsidRPr="00F31EFF">
        <w:rPr>
          <w:rFonts w:ascii="Times New Roman" w:hAnsi="Times New Roman" w:cs="Times New Roman"/>
          <w:sz w:val="24"/>
          <w:szCs w:val="24"/>
        </w:rPr>
        <w:t>Charlotte</w:t>
      </w:r>
      <w:r w:rsidR="00B035C8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 xml:space="preserve">In moving away he </w:t>
      </w:r>
      <w:r w:rsidR="00A337A9">
        <w:rPr>
          <w:rFonts w:ascii="Times New Roman" w:hAnsi="Times New Roman" w:cs="Times New Roman"/>
          <w:sz w:val="24"/>
          <w:szCs w:val="24"/>
        </w:rPr>
        <w:t>feel</w:t>
      </w:r>
      <w:r w:rsidR="007578B8">
        <w:rPr>
          <w:rFonts w:ascii="Times New Roman" w:hAnsi="Times New Roman" w:cs="Times New Roman"/>
          <w:sz w:val="24"/>
          <w:szCs w:val="24"/>
        </w:rPr>
        <w:t>s h</w:t>
      </w:r>
      <w:r w:rsidR="00B035C8">
        <w:rPr>
          <w:rFonts w:ascii="Times New Roman" w:hAnsi="Times New Roman" w:cs="Times New Roman"/>
          <w:sz w:val="24"/>
          <w:szCs w:val="24"/>
        </w:rPr>
        <w:t xml:space="preserve">e gained </w:t>
      </w:r>
      <w:r w:rsidR="00424B1E" w:rsidRPr="00424B1E">
        <w:rPr>
          <w:rFonts w:ascii="Times New Roman" w:hAnsi="Times New Roman" w:cs="Times New Roman"/>
          <w:sz w:val="24"/>
          <w:szCs w:val="24"/>
        </w:rPr>
        <w:t>a broader perspective of the world</w:t>
      </w:r>
      <w:r w:rsidR="00B035C8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>Now w</w:t>
      </w:r>
      <w:r w:rsidR="00B035C8">
        <w:rPr>
          <w:rFonts w:ascii="Times New Roman" w:hAnsi="Times New Roman" w:cs="Times New Roman"/>
          <w:sz w:val="24"/>
          <w:szCs w:val="24"/>
        </w:rPr>
        <w:t xml:space="preserve">hen he looks </w:t>
      </w:r>
      <w:r w:rsidR="00424B1E" w:rsidRPr="00424B1E">
        <w:rPr>
          <w:rFonts w:ascii="Times New Roman" w:hAnsi="Times New Roman" w:cs="Times New Roman"/>
          <w:sz w:val="24"/>
          <w:szCs w:val="24"/>
        </w:rPr>
        <w:t>at a political issue or situation that might be bothersome</w:t>
      </w:r>
      <w:r w:rsidR="002B2F99">
        <w:rPr>
          <w:rFonts w:ascii="Times New Roman" w:hAnsi="Times New Roman" w:cs="Times New Roman"/>
          <w:sz w:val="24"/>
          <w:szCs w:val="24"/>
        </w:rPr>
        <w:t xml:space="preserve">, </w:t>
      </w:r>
      <w:r w:rsidR="00B035C8">
        <w:rPr>
          <w:rFonts w:ascii="Times New Roman" w:hAnsi="Times New Roman" w:cs="Times New Roman"/>
          <w:sz w:val="24"/>
          <w:szCs w:val="24"/>
        </w:rPr>
        <w:t xml:space="preserve">he 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first </w:t>
      </w:r>
      <w:r w:rsidR="002B2F99">
        <w:rPr>
          <w:rFonts w:ascii="Times New Roman" w:hAnsi="Times New Roman" w:cs="Times New Roman"/>
          <w:sz w:val="24"/>
          <w:szCs w:val="24"/>
        </w:rPr>
        <w:t>thinks</w:t>
      </w:r>
      <w:r w:rsidR="000979DC">
        <w:rPr>
          <w:rFonts w:ascii="Times New Roman" w:hAnsi="Times New Roman" w:cs="Times New Roman"/>
          <w:sz w:val="24"/>
          <w:szCs w:val="24"/>
        </w:rPr>
        <w:t xml:space="preserve">, </w:t>
      </w:r>
      <w:r w:rsidR="00424B1E" w:rsidRPr="00424B1E">
        <w:rPr>
          <w:rFonts w:ascii="Times New Roman" w:hAnsi="Times New Roman" w:cs="Times New Roman"/>
          <w:sz w:val="24"/>
          <w:szCs w:val="24"/>
        </w:rPr>
        <w:t>what are all the views around this</w:t>
      </w:r>
      <w:r w:rsidR="007578B8">
        <w:rPr>
          <w:rFonts w:ascii="Times New Roman" w:hAnsi="Times New Roman" w:cs="Times New Roman"/>
          <w:sz w:val="24"/>
          <w:szCs w:val="24"/>
        </w:rPr>
        <w:t>,</w:t>
      </w:r>
      <w:r w:rsidR="002B2F99">
        <w:rPr>
          <w:rFonts w:ascii="Times New Roman" w:hAnsi="Times New Roman" w:cs="Times New Roman"/>
          <w:sz w:val="24"/>
          <w:szCs w:val="24"/>
        </w:rPr>
        <w:t xml:space="preserve"> and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how much information can I get before I get</w:t>
      </w:r>
      <w:r w:rsidR="007578B8">
        <w:rPr>
          <w:rFonts w:ascii="Times New Roman" w:hAnsi="Times New Roman" w:cs="Times New Roman"/>
          <w:sz w:val="24"/>
          <w:szCs w:val="24"/>
        </w:rPr>
        <w:t xml:space="preserve"> </w:t>
      </w:r>
      <w:r w:rsidR="00424B1E" w:rsidRPr="00424B1E">
        <w:rPr>
          <w:rFonts w:ascii="Times New Roman" w:hAnsi="Times New Roman" w:cs="Times New Roman"/>
          <w:sz w:val="24"/>
          <w:szCs w:val="24"/>
        </w:rPr>
        <w:t>emotional about it</w:t>
      </w:r>
      <w:r w:rsidR="00A337A9">
        <w:rPr>
          <w:rFonts w:ascii="Times New Roman" w:hAnsi="Times New Roman" w:cs="Times New Roman"/>
          <w:sz w:val="24"/>
          <w:szCs w:val="24"/>
        </w:rPr>
        <w:t>?</w:t>
      </w:r>
      <w:r w:rsidR="00424B1E" w:rsidRPr="00424B1E">
        <w:rPr>
          <w:rFonts w:ascii="Times New Roman" w:hAnsi="Times New Roman" w:cs="Times New Roman"/>
          <w:sz w:val="24"/>
          <w:szCs w:val="24"/>
        </w:rPr>
        <w:t xml:space="preserve"> </w:t>
      </w:r>
      <w:r w:rsidR="002B2F99">
        <w:rPr>
          <w:rFonts w:ascii="Times New Roman" w:hAnsi="Times New Roman" w:cs="Times New Roman"/>
          <w:sz w:val="24"/>
          <w:szCs w:val="24"/>
        </w:rPr>
        <w:t xml:space="preserve"> He tries to be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</w:t>
      </w:r>
      <w:r w:rsidR="007578B8">
        <w:rPr>
          <w:rFonts w:ascii="Times New Roman" w:hAnsi="Times New Roman" w:cs="Times New Roman"/>
          <w:sz w:val="24"/>
          <w:szCs w:val="24"/>
        </w:rPr>
        <w:t>well-informed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and</w:t>
      </w:r>
      <w:r w:rsidR="002B2F99">
        <w:rPr>
          <w:rFonts w:ascii="Times New Roman" w:hAnsi="Times New Roman" w:cs="Times New Roman"/>
          <w:sz w:val="24"/>
          <w:szCs w:val="24"/>
        </w:rPr>
        <w:t xml:space="preserve"> </w:t>
      </w:r>
      <w:r w:rsidR="00693031">
        <w:rPr>
          <w:rFonts w:ascii="Times New Roman" w:hAnsi="Times New Roman" w:cs="Times New Roman"/>
          <w:sz w:val="24"/>
          <w:szCs w:val="24"/>
        </w:rPr>
        <w:t>that’s helped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</w:t>
      </w:r>
      <w:r w:rsidR="002B2F99">
        <w:rPr>
          <w:rFonts w:ascii="Times New Roman" w:hAnsi="Times New Roman" w:cs="Times New Roman"/>
          <w:sz w:val="24"/>
          <w:szCs w:val="24"/>
        </w:rPr>
        <w:t>him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with </w:t>
      </w:r>
      <w:r w:rsidR="002B2F99">
        <w:rPr>
          <w:rFonts w:ascii="Times New Roman" w:hAnsi="Times New Roman" w:cs="Times New Roman"/>
          <w:sz w:val="24"/>
          <w:szCs w:val="24"/>
        </w:rPr>
        <w:t>his</w:t>
      </w:r>
      <w:r w:rsidR="00C92EBD" w:rsidRPr="00C92EBD">
        <w:rPr>
          <w:rFonts w:ascii="Times New Roman" w:hAnsi="Times New Roman" w:cs="Times New Roman"/>
          <w:sz w:val="24"/>
          <w:szCs w:val="24"/>
        </w:rPr>
        <w:t xml:space="preserve"> leadership styl</w:t>
      </w:r>
      <w:r w:rsidR="00C92EBD">
        <w:rPr>
          <w:rFonts w:ascii="Times New Roman" w:hAnsi="Times New Roman" w:cs="Times New Roman"/>
          <w:sz w:val="24"/>
          <w:szCs w:val="24"/>
        </w:rPr>
        <w:t>e.</w:t>
      </w:r>
    </w:p>
    <w:p w14:paraId="681F44FE" w14:textId="5A7683B0" w:rsidR="00341227" w:rsidRDefault="00BB783D" w:rsidP="00FE2C9B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What recommendations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 xml:space="preserve">do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 have for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 xml:space="preserve">your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younger self </w:t>
      </w:r>
      <w:r w:rsidR="00103AD8">
        <w:rPr>
          <w:rFonts w:ascii="Times New Roman" w:hAnsi="Times New Roman" w:cs="Times New Roman"/>
          <w:b/>
          <w:bCs/>
          <w:sz w:val="24"/>
          <w:szCs w:val="24"/>
        </w:rPr>
        <w:t>when you look back from where you are now?</w:t>
      </w:r>
    </w:p>
    <w:p w14:paraId="0FA6DDE4" w14:textId="7358B78F" w:rsidR="00350D00" w:rsidRPr="00712107" w:rsidRDefault="00712107" w:rsidP="00FE2C9B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578B8">
        <w:rPr>
          <w:rFonts w:ascii="Times New Roman" w:hAnsi="Times New Roman" w:cs="Times New Roman"/>
          <w:sz w:val="24"/>
          <w:szCs w:val="24"/>
        </w:rPr>
        <w:t xml:space="preserve">He would tell his younger self </w:t>
      </w:r>
      <w:r w:rsidR="002B2F99">
        <w:rPr>
          <w:rFonts w:ascii="Times New Roman" w:hAnsi="Times New Roman" w:cs="Times New Roman"/>
          <w:sz w:val="24"/>
          <w:szCs w:val="24"/>
        </w:rPr>
        <w:t xml:space="preserve">to 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get out of </w:t>
      </w:r>
      <w:r w:rsidR="002B2F99">
        <w:rPr>
          <w:rFonts w:ascii="Times New Roman" w:hAnsi="Times New Roman" w:cs="Times New Roman"/>
          <w:sz w:val="24"/>
          <w:szCs w:val="24"/>
        </w:rPr>
        <w:t>his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 comfort zone</w:t>
      </w:r>
      <w:r w:rsidR="007578B8">
        <w:rPr>
          <w:rFonts w:ascii="Times New Roman" w:hAnsi="Times New Roman" w:cs="Times New Roman"/>
          <w:sz w:val="24"/>
          <w:szCs w:val="24"/>
        </w:rPr>
        <w:t xml:space="preserve">. </w:t>
      </w:r>
      <w:r w:rsidR="00A337A9">
        <w:rPr>
          <w:rFonts w:ascii="Times New Roman" w:hAnsi="Times New Roman" w:cs="Times New Roman"/>
          <w:sz w:val="24"/>
          <w:szCs w:val="24"/>
        </w:rPr>
        <w:t>D</w:t>
      </w:r>
      <w:r w:rsidR="004B37FA" w:rsidRPr="004B37FA">
        <w:rPr>
          <w:rFonts w:ascii="Times New Roman" w:hAnsi="Times New Roman" w:cs="Times New Roman"/>
          <w:sz w:val="24"/>
          <w:szCs w:val="24"/>
        </w:rPr>
        <w:t xml:space="preserve">o something that scares </w:t>
      </w:r>
      <w:commentRangeStart w:id="23"/>
      <w:r w:rsidR="00A337A9">
        <w:rPr>
          <w:rFonts w:ascii="Times New Roman" w:hAnsi="Times New Roman" w:cs="Times New Roman"/>
          <w:sz w:val="24"/>
          <w:szCs w:val="24"/>
        </w:rPr>
        <w:t>you</w:t>
      </w:r>
      <w:commentRangeEnd w:id="23"/>
      <w:r w:rsidR="00303F8A">
        <w:rPr>
          <w:rStyle w:val="CommentReference"/>
        </w:rPr>
        <w:commentReference w:id="23"/>
      </w:r>
      <w:r w:rsidR="002B2F9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F83B33F" w14:textId="6BA3092A" w:rsidR="00FA4E5D" w:rsidRDefault="00350D00" w:rsidP="00A55D65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would you define or describe what it is to live a life of significance?</w:t>
      </w:r>
    </w:p>
    <w:p w14:paraId="68A38059" w14:textId="0AB3A36F" w:rsidR="00A55D65" w:rsidRDefault="00A55D65" w:rsidP="00A55D65">
      <w:pPr>
        <w:spacing w:line="480" w:lineRule="auto"/>
        <w:rPr>
          <w:ins w:id="24" w:author="Champion, Teddy" w:date="2022-10-10T23:10:00Z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A55D65">
        <w:rPr>
          <w:rFonts w:ascii="Times New Roman" w:hAnsi="Times New Roman" w:cs="Times New Roman"/>
          <w:sz w:val="24"/>
          <w:szCs w:val="24"/>
        </w:rPr>
        <w:t>T</w:t>
      </w:r>
      <w:r w:rsidR="00F1303D">
        <w:rPr>
          <w:rFonts w:ascii="Times New Roman" w:hAnsi="Times New Roman" w:cs="Times New Roman"/>
          <w:sz w:val="24"/>
          <w:szCs w:val="24"/>
        </w:rPr>
        <w:t>.</w:t>
      </w:r>
      <w:r w:rsidRPr="00A55D65">
        <w:rPr>
          <w:rFonts w:ascii="Times New Roman" w:hAnsi="Times New Roman" w:cs="Times New Roman"/>
          <w:sz w:val="24"/>
          <w:szCs w:val="24"/>
        </w:rPr>
        <w:t xml:space="preserve"> Boone Pickens</w:t>
      </w:r>
      <w:r w:rsidR="007578B8">
        <w:rPr>
          <w:rFonts w:ascii="Times New Roman" w:hAnsi="Times New Roman" w:cs="Times New Roman"/>
          <w:sz w:val="24"/>
          <w:szCs w:val="24"/>
        </w:rPr>
        <w:t xml:space="preserve">, who has passed away, was a </w:t>
      </w:r>
      <w:r w:rsidRPr="00A55D65">
        <w:rPr>
          <w:rFonts w:ascii="Times New Roman" w:hAnsi="Times New Roman" w:cs="Times New Roman"/>
          <w:sz w:val="24"/>
          <w:szCs w:val="24"/>
        </w:rPr>
        <w:t xml:space="preserve">successful </w:t>
      </w:r>
      <w:r w:rsidR="00F65194">
        <w:rPr>
          <w:rFonts w:ascii="Times New Roman" w:hAnsi="Times New Roman" w:cs="Times New Roman"/>
          <w:sz w:val="24"/>
          <w:szCs w:val="24"/>
        </w:rPr>
        <w:t xml:space="preserve">entrepreneur in </w:t>
      </w:r>
      <w:r w:rsidRPr="00A55D65">
        <w:rPr>
          <w:rFonts w:ascii="Times New Roman" w:hAnsi="Times New Roman" w:cs="Times New Roman"/>
          <w:sz w:val="24"/>
          <w:szCs w:val="24"/>
        </w:rPr>
        <w:t>oil in Oklahoma</w:t>
      </w:r>
      <w:r w:rsidR="001C309F">
        <w:rPr>
          <w:rFonts w:ascii="Times New Roman" w:hAnsi="Times New Roman" w:cs="Times New Roman"/>
          <w:sz w:val="24"/>
          <w:szCs w:val="24"/>
        </w:rPr>
        <w:t>. W</w:t>
      </w:r>
      <w:r w:rsidR="003F038A">
        <w:rPr>
          <w:rFonts w:ascii="Times New Roman" w:hAnsi="Times New Roman" w:cs="Times New Roman"/>
          <w:sz w:val="24"/>
          <w:szCs w:val="24"/>
        </w:rPr>
        <w:t xml:space="preserve">hen </w:t>
      </w:r>
      <w:r w:rsidR="007578B8">
        <w:rPr>
          <w:rFonts w:ascii="Times New Roman" w:hAnsi="Times New Roman" w:cs="Times New Roman"/>
          <w:sz w:val="24"/>
          <w:szCs w:val="24"/>
        </w:rPr>
        <w:t xml:space="preserve">Pickens </w:t>
      </w:r>
      <w:r w:rsidRPr="00A55D65">
        <w:rPr>
          <w:rFonts w:ascii="Times New Roman" w:hAnsi="Times New Roman" w:cs="Times New Roman"/>
          <w:sz w:val="24"/>
          <w:szCs w:val="24"/>
        </w:rPr>
        <w:t>was sick</w:t>
      </w:r>
      <w:r w:rsidR="001C309F">
        <w:rPr>
          <w:rFonts w:ascii="Times New Roman" w:hAnsi="Times New Roman" w:cs="Times New Roman"/>
          <w:sz w:val="24"/>
          <w:szCs w:val="24"/>
        </w:rPr>
        <w:t xml:space="preserve">, </w:t>
      </w:r>
      <w:commentRangeStart w:id="25"/>
      <w:r w:rsidRPr="00A55D65">
        <w:rPr>
          <w:rFonts w:ascii="Times New Roman" w:hAnsi="Times New Roman" w:cs="Times New Roman"/>
          <w:sz w:val="24"/>
          <w:szCs w:val="24"/>
        </w:rPr>
        <w:t>he wrote a letter</w:t>
      </w:r>
      <w:commentRangeEnd w:id="25"/>
      <w:r w:rsidR="00303F8A">
        <w:rPr>
          <w:rStyle w:val="CommentReference"/>
        </w:rPr>
        <w:commentReference w:id="25"/>
      </w:r>
      <w:r w:rsidR="001C309F">
        <w:rPr>
          <w:rFonts w:ascii="Times New Roman" w:hAnsi="Times New Roman" w:cs="Times New Roman"/>
          <w:sz w:val="24"/>
          <w:szCs w:val="24"/>
        </w:rPr>
        <w:t xml:space="preserve">. </w:t>
      </w:r>
      <w:r w:rsidR="007578B8">
        <w:rPr>
          <w:rFonts w:ascii="Times New Roman" w:hAnsi="Times New Roman" w:cs="Times New Roman"/>
          <w:sz w:val="24"/>
          <w:szCs w:val="24"/>
        </w:rPr>
        <w:t xml:space="preserve">In the letter, Pickens says 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that when you're </w:t>
      </w:r>
      <w:r w:rsidR="001C309F">
        <w:rPr>
          <w:rFonts w:ascii="Times New Roman" w:hAnsi="Times New Roman" w:cs="Times New Roman"/>
          <w:sz w:val="24"/>
          <w:szCs w:val="24"/>
        </w:rPr>
        <w:t>in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this world </w:t>
      </w:r>
      <w:r w:rsidR="001C309F">
        <w:rPr>
          <w:rFonts w:ascii="Times New Roman" w:hAnsi="Times New Roman" w:cs="Times New Roman"/>
          <w:sz w:val="24"/>
          <w:szCs w:val="24"/>
        </w:rPr>
        <w:t>the</w:t>
      </w:r>
      <w:r w:rsidR="00187BD1">
        <w:rPr>
          <w:rFonts w:ascii="Times New Roman" w:hAnsi="Times New Roman" w:cs="Times New Roman"/>
          <w:sz w:val="24"/>
          <w:szCs w:val="24"/>
        </w:rPr>
        <w:t xml:space="preserve"> impact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you make on this world is equivalent to a bucket of water</w:t>
      </w:r>
      <w:r w:rsidR="001C309F">
        <w:rPr>
          <w:rFonts w:ascii="Times New Roman" w:hAnsi="Times New Roman" w:cs="Times New Roman"/>
          <w:sz w:val="24"/>
          <w:szCs w:val="24"/>
        </w:rPr>
        <w:t xml:space="preserve">. You can shake </w:t>
      </w:r>
      <w:r w:rsidR="003F35F2" w:rsidRPr="003F35F2">
        <w:rPr>
          <w:rFonts w:ascii="Times New Roman" w:hAnsi="Times New Roman" w:cs="Times New Roman"/>
          <w:sz w:val="24"/>
          <w:szCs w:val="24"/>
        </w:rPr>
        <w:t>your hand in the water</w:t>
      </w:r>
      <w:r w:rsidR="001C309F">
        <w:rPr>
          <w:rFonts w:ascii="Times New Roman" w:hAnsi="Times New Roman" w:cs="Times New Roman"/>
          <w:sz w:val="24"/>
          <w:szCs w:val="24"/>
        </w:rPr>
        <w:t xml:space="preserve"> 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and agitate </w:t>
      </w:r>
      <w:r w:rsidR="001C309F">
        <w:rPr>
          <w:rFonts w:ascii="Times New Roman" w:hAnsi="Times New Roman" w:cs="Times New Roman"/>
          <w:sz w:val="24"/>
          <w:szCs w:val="24"/>
        </w:rPr>
        <w:t xml:space="preserve">it </w:t>
      </w:r>
      <w:r w:rsidR="003F35F2" w:rsidRPr="003F35F2">
        <w:rPr>
          <w:rFonts w:ascii="Times New Roman" w:hAnsi="Times New Roman" w:cs="Times New Roman"/>
          <w:sz w:val="24"/>
          <w:szCs w:val="24"/>
        </w:rPr>
        <w:t>as much as possible</w:t>
      </w:r>
      <w:r w:rsidR="001C309F">
        <w:rPr>
          <w:rFonts w:ascii="Times New Roman" w:hAnsi="Times New Roman" w:cs="Times New Roman"/>
          <w:sz w:val="24"/>
          <w:szCs w:val="24"/>
        </w:rPr>
        <w:t xml:space="preserve"> but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when you take your hand </w:t>
      </w:r>
      <w:r w:rsidR="007F4AB1">
        <w:rPr>
          <w:rFonts w:ascii="Times New Roman" w:hAnsi="Times New Roman" w:cs="Times New Roman"/>
          <w:sz w:val="24"/>
          <w:szCs w:val="24"/>
        </w:rPr>
        <w:t xml:space="preserve">out of </w:t>
      </w:r>
      <w:r w:rsidR="003F35F2" w:rsidRPr="003F35F2">
        <w:rPr>
          <w:rFonts w:ascii="Times New Roman" w:hAnsi="Times New Roman" w:cs="Times New Roman"/>
          <w:sz w:val="24"/>
          <w:szCs w:val="24"/>
        </w:rPr>
        <w:t>that water</w:t>
      </w:r>
      <w:r w:rsidR="007F4AB1">
        <w:rPr>
          <w:rFonts w:ascii="Times New Roman" w:hAnsi="Times New Roman" w:cs="Times New Roman"/>
          <w:sz w:val="24"/>
          <w:szCs w:val="24"/>
        </w:rPr>
        <w:t xml:space="preserve"> </w:t>
      </w:r>
      <w:r w:rsidR="003F35F2" w:rsidRPr="003F35F2">
        <w:rPr>
          <w:rFonts w:ascii="Times New Roman" w:hAnsi="Times New Roman" w:cs="Times New Roman"/>
          <w:sz w:val="24"/>
          <w:szCs w:val="24"/>
        </w:rPr>
        <w:t>it goes back to c</w:t>
      </w:r>
      <w:r w:rsidR="003F35F2">
        <w:rPr>
          <w:rFonts w:ascii="Times New Roman" w:hAnsi="Times New Roman" w:cs="Times New Roman"/>
          <w:sz w:val="24"/>
          <w:szCs w:val="24"/>
        </w:rPr>
        <w:t>alm</w:t>
      </w:r>
      <w:r w:rsidR="007F4AB1">
        <w:rPr>
          <w:rFonts w:ascii="Times New Roman" w:hAnsi="Times New Roman" w:cs="Times New Roman"/>
          <w:sz w:val="24"/>
          <w:szCs w:val="24"/>
        </w:rPr>
        <w:t>.</w:t>
      </w:r>
      <w:r w:rsidR="003F35F2" w:rsidRPr="003F35F2">
        <w:rPr>
          <w:rFonts w:ascii="Times New Roman" w:hAnsi="Times New Roman" w:cs="Times New Roman"/>
          <w:sz w:val="24"/>
          <w:szCs w:val="24"/>
        </w:rPr>
        <w:t xml:space="preserve"> </w:t>
      </w:r>
      <w:r w:rsidR="007578B8">
        <w:rPr>
          <w:rFonts w:ascii="Times New Roman" w:hAnsi="Times New Roman" w:cs="Times New Roman"/>
          <w:sz w:val="24"/>
          <w:szCs w:val="24"/>
        </w:rPr>
        <w:t>Trey</w:t>
      </w:r>
      <w:r w:rsidR="001C309F">
        <w:rPr>
          <w:rFonts w:ascii="Times New Roman" w:hAnsi="Times New Roman" w:cs="Times New Roman"/>
          <w:sz w:val="24"/>
          <w:szCs w:val="24"/>
        </w:rPr>
        <w:t xml:space="preserve"> </w:t>
      </w:r>
      <w:r w:rsidR="00BD34A8">
        <w:rPr>
          <w:rFonts w:ascii="Times New Roman" w:hAnsi="Times New Roman" w:cs="Times New Roman"/>
          <w:sz w:val="24"/>
          <w:szCs w:val="24"/>
        </w:rPr>
        <w:t>think</w:t>
      </w:r>
      <w:r w:rsidR="001C309F">
        <w:rPr>
          <w:rFonts w:ascii="Times New Roman" w:hAnsi="Times New Roman" w:cs="Times New Roman"/>
          <w:sz w:val="24"/>
          <w:szCs w:val="24"/>
        </w:rPr>
        <w:t>s</w:t>
      </w:r>
      <w:r w:rsidR="00BD34A8">
        <w:rPr>
          <w:rFonts w:ascii="Times New Roman" w:hAnsi="Times New Roman" w:cs="Times New Roman"/>
          <w:sz w:val="24"/>
          <w:szCs w:val="24"/>
        </w:rPr>
        <w:t xml:space="preserve"> significance is a </w:t>
      </w:r>
      <w:r w:rsidR="00FF4388">
        <w:rPr>
          <w:rFonts w:ascii="Times New Roman" w:hAnsi="Times New Roman" w:cs="Times New Roman"/>
          <w:sz w:val="24"/>
          <w:szCs w:val="24"/>
        </w:rPr>
        <w:t xml:space="preserve">“you” </w:t>
      </w:r>
      <w:r w:rsidR="00BD34A8">
        <w:rPr>
          <w:rFonts w:ascii="Times New Roman" w:hAnsi="Times New Roman" w:cs="Times New Roman"/>
          <w:sz w:val="24"/>
          <w:szCs w:val="24"/>
        </w:rPr>
        <w:t>question</w:t>
      </w:r>
      <w:r w:rsidR="00FF4388">
        <w:rPr>
          <w:rFonts w:ascii="Times New Roman" w:hAnsi="Times New Roman" w:cs="Times New Roman"/>
          <w:sz w:val="24"/>
          <w:szCs w:val="24"/>
        </w:rPr>
        <w:t xml:space="preserve">. </w:t>
      </w:r>
      <w:r w:rsidR="00057423">
        <w:rPr>
          <w:rFonts w:ascii="Times New Roman" w:hAnsi="Times New Roman" w:cs="Times New Roman"/>
          <w:sz w:val="24"/>
          <w:szCs w:val="24"/>
        </w:rPr>
        <w:t xml:space="preserve">Are </w:t>
      </w:r>
      <w:r w:rsidR="0075013F">
        <w:rPr>
          <w:rFonts w:ascii="Times New Roman" w:hAnsi="Times New Roman" w:cs="Times New Roman"/>
          <w:sz w:val="24"/>
          <w:szCs w:val="24"/>
        </w:rPr>
        <w:t>you using your unique talents and perspective</w:t>
      </w:r>
      <w:r w:rsidR="00262BAA">
        <w:rPr>
          <w:rFonts w:ascii="Times New Roman" w:hAnsi="Times New Roman" w:cs="Times New Roman"/>
          <w:sz w:val="24"/>
          <w:szCs w:val="24"/>
        </w:rPr>
        <w:t>?</w:t>
      </w:r>
      <w:r w:rsidR="00E94A99">
        <w:rPr>
          <w:rFonts w:ascii="Times New Roman" w:hAnsi="Times New Roman" w:cs="Times New Roman"/>
          <w:sz w:val="24"/>
          <w:szCs w:val="24"/>
        </w:rPr>
        <w:t xml:space="preserve"> Are you pushing yourself? </w:t>
      </w:r>
      <w:r w:rsidR="00B94F7F">
        <w:rPr>
          <w:rFonts w:ascii="Times New Roman" w:hAnsi="Times New Roman" w:cs="Times New Roman"/>
          <w:sz w:val="24"/>
          <w:szCs w:val="24"/>
        </w:rPr>
        <w:t>At the end of the day</w:t>
      </w:r>
      <w:r w:rsidR="002366F8">
        <w:rPr>
          <w:rFonts w:ascii="Times New Roman" w:hAnsi="Times New Roman" w:cs="Times New Roman"/>
          <w:sz w:val="24"/>
          <w:szCs w:val="24"/>
        </w:rPr>
        <w:t>,</w:t>
      </w:r>
      <w:r w:rsidR="00B94F7F">
        <w:rPr>
          <w:rFonts w:ascii="Times New Roman" w:hAnsi="Times New Roman" w:cs="Times New Roman"/>
          <w:sz w:val="24"/>
          <w:szCs w:val="24"/>
        </w:rPr>
        <w:t xml:space="preserve"> </w:t>
      </w:r>
      <w:r w:rsidR="001C309F">
        <w:rPr>
          <w:rFonts w:ascii="Times New Roman" w:hAnsi="Times New Roman" w:cs="Times New Roman"/>
          <w:sz w:val="24"/>
          <w:szCs w:val="24"/>
        </w:rPr>
        <w:t>he</w:t>
      </w:r>
      <w:r w:rsidR="00B94F7F">
        <w:rPr>
          <w:rFonts w:ascii="Times New Roman" w:hAnsi="Times New Roman" w:cs="Times New Roman"/>
          <w:sz w:val="24"/>
          <w:szCs w:val="24"/>
        </w:rPr>
        <w:t xml:space="preserve"> </w:t>
      </w:r>
      <w:r w:rsidR="00F147AD">
        <w:rPr>
          <w:rFonts w:ascii="Times New Roman" w:hAnsi="Times New Roman" w:cs="Times New Roman"/>
          <w:sz w:val="24"/>
          <w:szCs w:val="24"/>
        </w:rPr>
        <w:t xml:space="preserve">really </w:t>
      </w:r>
      <w:r w:rsidR="001C309F">
        <w:rPr>
          <w:rFonts w:ascii="Times New Roman" w:hAnsi="Times New Roman" w:cs="Times New Roman"/>
          <w:sz w:val="24"/>
          <w:szCs w:val="24"/>
        </w:rPr>
        <w:t>thinks</w:t>
      </w:r>
      <w:r w:rsidR="00F147AD"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26"/>
      <w:r w:rsidR="00F147AD">
        <w:rPr>
          <w:rFonts w:ascii="Times New Roman" w:hAnsi="Times New Roman" w:cs="Times New Roman"/>
          <w:sz w:val="24"/>
          <w:szCs w:val="24"/>
        </w:rPr>
        <w:t xml:space="preserve">it is </w:t>
      </w:r>
      <w:r w:rsidR="002366F8">
        <w:rPr>
          <w:rFonts w:ascii="Times New Roman" w:hAnsi="Times New Roman" w:cs="Times New Roman"/>
          <w:sz w:val="24"/>
          <w:szCs w:val="24"/>
        </w:rPr>
        <w:t>an</w:t>
      </w:r>
      <w:r w:rsidR="00B94F7F">
        <w:rPr>
          <w:rFonts w:ascii="Times New Roman" w:hAnsi="Times New Roman" w:cs="Times New Roman"/>
          <w:sz w:val="24"/>
          <w:szCs w:val="24"/>
        </w:rPr>
        <w:t xml:space="preserve"> individual question</w:t>
      </w:r>
      <w:commentRangeEnd w:id="26"/>
      <w:r w:rsidR="00303F8A">
        <w:rPr>
          <w:rStyle w:val="CommentReference"/>
        </w:rPr>
        <w:commentReference w:id="26"/>
      </w:r>
      <w:r w:rsidR="00B94F7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918D2D" w14:textId="27D4B8CC" w:rsidR="00303F8A" w:rsidRDefault="00303F8A" w:rsidP="00A55D65">
      <w:pPr>
        <w:spacing w:line="480" w:lineRule="auto"/>
        <w:rPr>
          <w:ins w:id="27" w:author="Champion, Teddy" w:date="2022-10-10T23:10:00Z"/>
          <w:rFonts w:ascii="Times New Roman" w:hAnsi="Times New Roman" w:cs="Times New Roman"/>
          <w:sz w:val="24"/>
          <w:szCs w:val="24"/>
        </w:rPr>
      </w:pPr>
    </w:p>
    <w:p w14:paraId="26C2362A" w14:textId="637DC209" w:rsidR="00303F8A" w:rsidRPr="00A55D65" w:rsidRDefault="00303F8A" w:rsidP="00A55D65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ins w:id="28" w:author="Champion, Teddy" w:date="2022-10-10T23:10:00Z">
        <w:r>
          <w:rPr>
            <w:rFonts w:ascii="Times New Roman" w:hAnsi="Times New Roman" w:cs="Times New Roman"/>
            <w:sz w:val="24"/>
            <w:szCs w:val="24"/>
          </w:rPr>
          <w:t xml:space="preserve">   </w:t>
        </w:r>
        <w:commentRangeStart w:id="29"/>
        <w:commentRangeEnd w:id="29"/>
        <w:r>
          <w:rPr>
            <w:rStyle w:val="CommentReference"/>
          </w:rPr>
          <w:commentReference w:id="29"/>
        </w:r>
      </w:ins>
    </w:p>
    <w:sectPr w:rsidR="00303F8A" w:rsidRPr="00A55D65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Champion, Teddy" w:date="2022-10-10T22:57:00Z" w:initials="CT">
    <w:p w14:paraId="3D302265" w14:textId="77777777" w:rsidR="00604546" w:rsidRDefault="00604546">
      <w:pPr>
        <w:pStyle w:val="CommentText"/>
      </w:pPr>
      <w:r>
        <w:rPr>
          <w:rStyle w:val="CommentReference"/>
        </w:rPr>
        <w:annotationRef/>
      </w:r>
      <w:r>
        <w:t>Good info, but also add why you chose to interview him about a life of significance</w:t>
      </w:r>
    </w:p>
    <w:p w14:paraId="48651F3B" w14:textId="7C96B87A" w:rsidR="00604546" w:rsidRDefault="00604546">
      <w:pPr>
        <w:pStyle w:val="CommentText"/>
      </w:pPr>
    </w:p>
  </w:comment>
  <w:comment w:id="15" w:author="Champion, Teddy" w:date="2022-10-10T23:01:00Z" w:initials="CT">
    <w:p w14:paraId="1D53B073" w14:textId="776DC9DA" w:rsidR="00604546" w:rsidRDefault="00604546">
      <w:pPr>
        <w:pStyle w:val="CommentText"/>
      </w:pPr>
      <w:r>
        <w:rPr>
          <w:rStyle w:val="CommentReference"/>
        </w:rPr>
        <w:annotationRef/>
      </w:r>
      <w:r>
        <w:t>Try not to use “a lot” so often.</w:t>
      </w:r>
    </w:p>
  </w:comment>
  <w:comment w:id="17" w:author="Champion, Teddy" w:date="2022-10-10T23:02:00Z" w:initials="CT">
    <w:p w14:paraId="4D645FBE" w14:textId="6469BEF9" w:rsidR="00604546" w:rsidRDefault="00604546">
      <w:pPr>
        <w:pStyle w:val="CommentText"/>
      </w:pPr>
      <w:r>
        <w:rPr>
          <w:rStyle w:val="CommentReference"/>
        </w:rPr>
        <w:annotationRef/>
      </w:r>
      <w:r>
        <w:t>Expand on this. Rather than abruptly moving on to the next question, try to find a natural transition.</w:t>
      </w:r>
    </w:p>
  </w:comment>
  <w:comment w:id="19" w:author="Champion, Teddy" w:date="2022-10-10T23:04:00Z" w:initials="CT">
    <w:p w14:paraId="0CAD512E" w14:textId="55760224" w:rsidR="00604546" w:rsidRDefault="00604546">
      <w:pPr>
        <w:pStyle w:val="CommentText"/>
      </w:pPr>
      <w:r>
        <w:rPr>
          <w:rStyle w:val="CommentReference"/>
        </w:rPr>
        <w:annotationRef/>
      </w:r>
      <w:r>
        <w:t>Good story. Now elaborate. How did he use this experience later in life? How does it relate to you and your future self?</w:t>
      </w:r>
    </w:p>
  </w:comment>
  <w:comment w:id="21" w:author="Champion, Teddy" w:date="2022-10-10T23:05:00Z" w:initials="CT">
    <w:p w14:paraId="46EA5BFD" w14:textId="04DD3DF0" w:rsidR="00604546" w:rsidRDefault="00604546">
      <w:pPr>
        <w:pStyle w:val="CommentText"/>
      </w:pPr>
      <w:r>
        <w:rPr>
          <w:rStyle w:val="CommentReference"/>
        </w:rPr>
        <w:annotationRef/>
      </w:r>
      <w:r>
        <w:t xml:space="preserve">This sounds a little too easy. </w:t>
      </w:r>
      <w:r w:rsidR="00303F8A">
        <w:t xml:space="preserve">Is it just a charity he contributes to? </w:t>
      </w:r>
      <w:r>
        <w:t>What exactly did he do?</w:t>
      </w:r>
    </w:p>
  </w:comment>
  <w:comment w:id="23" w:author="Champion, Teddy" w:date="2022-10-10T23:07:00Z" w:initials="CT">
    <w:p w14:paraId="5F5537DC" w14:textId="69118C83" w:rsidR="00303F8A" w:rsidRDefault="00303F8A">
      <w:pPr>
        <w:pStyle w:val="CommentText"/>
      </w:pPr>
      <w:r>
        <w:rPr>
          <w:rStyle w:val="CommentReference"/>
        </w:rPr>
        <w:annotationRef/>
      </w:r>
      <w:r>
        <w:t>Definitely elaborate on this. I like his answer, but I need a more specific example in his life. And how does it inspire you and your future self?</w:t>
      </w:r>
    </w:p>
  </w:comment>
  <w:comment w:id="25" w:author="Champion, Teddy" w:date="2022-10-10T23:09:00Z" w:initials="CT">
    <w:p w14:paraId="61486D15" w14:textId="27A279DD" w:rsidR="00303F8A" w:rsidRDefault="00303F8A">
      <w:pPr>
        <w:pStyle w:val="CommentText"/>
      </w:pPr>
      <w:r>
        <w:rPr>
          <w:rStyle w:val="CommentReference"/>
        </w:rPr>
        <w:annotationRef/>
      </w:r>
      <w:r>
        <w:t>To whom?</w:t>
      </w:r>
    </w:p>
  </w:comment>
  <w:comment w:id="26" w:author="Champion, Teddy" w:date="2022-10-10T23:09:00Z" w:initials="CT">
    <w:p w14:paraId="1F29E82E" w14:textId="220A92EF" w:rsidR="00303F8A" w:rsidRDefault="00303F8A">
      <w:pPr>
        <w:pStyle w:val="CommentText"/>
      </w:pPr>
      <w:r>
        <w:rPr>
          <w:rStyle w:val="CommentReference"/>
        </w:rPr>
        <w:annotationRef/>
      </w:r>
      <w:r>
        <w:t>Ok that makes sense. But did he give any examples for how the question apply differently to various people?</w:t>
      </w:r>
    </w:p>
  </w:comment>
  <w:comment w:id="29" w:author="Champion, Teddy" w:date="2022-10-10T23:10:00Z" w:initials="CT">
    <w:p w14:paraId="6A89C130" w14:textId="22816047" w:rsidR="00303F8A" w:rsidRDefault="00303F8A">
      <w:pPr>
        <w:pStyle w:val="CommentText"/>
      </w:pPr>
      <w:r>
        <w:rPr>
          <w:rStyle w:val="CommentReference"/>
        </w:rPr>
        <w:annotationRef/>
      </w:r>
      <w:r>
        <w:t xml:space="preserve">You need to add a Works Cited </w:t>
      </w:r>
      <w:r>
        <w:t>page</w:t>
      </w:r>
      <w:bookmarkStart w:id="30" w:name="_GoBack"/>
      <w:bookmarkEnd w:id="30"/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8651F3B" w15:done="0"/>
  <w15:commentEx w15:paraId="1D53B073" w15:done="0"/>
  <w15:commentEx w15:paraId="4D645FBE" w15:done="0"/>
  <w15:commentEx w15:paraId="0CAD512E" w15:done="0"/>
  <w15:commentEx w15:paraId="46EA5BFD" w15:done="0"/>
  <w15:commentEx w15:paraId="5F5537DC" w15:done="0"/>
  <w15:commentEx w15:paraId="61486D15" w15:done="0"/>
  <w15:commentEx w15:paraId="1F29E82E" w15:done="0"/>
  <w15:commentEx w15:paraId="6A89C13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8651F3B" w16cid:durableId="26EF21D2"/>
  <w16cid:commentId w16cid:paraId="1D53B073" w16cid:durableId="26EF22DA"/>
  <w16cid:commentId w16cid:paraId="4D645FBE" w16cid:durableId="26EF22FA"/>
  <w16cid:commentId w16cid:paraId="0CAD512E" w16cid:durableId="26EF2367"/>
  <w16cid:commentId w16cid:paraId="46EA5BFD" w16cid:durableId="26EF23C5"/>
  <w16cid:commentId w16cid:paraId="5F5537DC" w16cid:durableId="26EF2429"/>
  <w16cid:commentId w16cid:paraId="61486D15" w16cid:durableId="26EF24A0"/>
  <w16cid:commentId w16cid:paraId="1F29E82E" w16cid:durableId="26EF24B9"/>
  <w16cid:commentId w16cid:paraId="6A89C130" w16cid:durableId="26EF24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00BA9B" w14:textId="77777777" w:rsidR="003F5072" w:rsidRDefault="003F5072" w:rsidP="00FE2C9B">
      <w:pPr>
        <w:spacing w:after="0" w:line="240" w:lineRule="auto"/>
      </w:pPr>
      <w:r>
        <w:separator/>
      </w:r>
    </w:p>
  </w:endnote>
  <w:endnote w:type="continuationSeparator" w:id="0">
    <w:p w14:paraId="27129C9A" w14:textId="77777777" w:rsidR="003F5072" w:rsidRDefault="003F5072" w:rsidP="00FE2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2BA624" w14:textId="77777777" w:rsidR="003F5072" w:rsidRDefault="003F5072" w:rsidP="00FE2C9B">
      <w:pPr>
        <w:spacing w:after="0" w:line="240" w:lineRule="auto"/>
      </w:pPr>
      <w:r>
        <w:separator/>
      </w:r>
    </w:p>
  </w:footnote>
  <w:footnote w:type="continuationSeparator" w:id="0">
    <w:p w14:paraId="63DD2241" w14:textId="77777777" w:rsidR="003F5072" w:rsidRDefault="003F5072" w:rsidP="00FE2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4"/>
        <w:szCs w:val="24"/>
      </w:rPr>
      <w:id w:val="-1117832719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D661B17" w14:textId="3CCF718D" w:rsidR="00FE2C9B" w:rsidRPr="00FE2C9B" w:rsidRDefault="00FE2C9B">
        <w:pPr>
          <w:pStyle w:val="Head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E2C9B">
          <w:rPr>
            <w:rFonts w:ascii="Times New Roman" w:hAnsi="Times New Roman" w:cs="Times New Roman"/>
            <w:sz w:val="24"/>
            <w:szCs w:val="24"/>
          </w:rPr>
          <w:t xml:space="preserve">Poe </w:t>
        </w:r>
        <w:r w:rsidRPr="00FE2C9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E2C9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FE2C9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FE2C9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E2C9B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09AE4BC9" w14:textId="77777777" w:rsidR="00FE2C9B" w:rsidRPr="00FE2C9B" w:rsidRDefault="00FE2C9B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mpion, Teddy">
    <w15:presenceInfo w15:providerId="AD" w15:userId="S::rtchampi@bsc.edu::65fd0106-7387-42e6-be96-58de4215cf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07F"/>
    <w:rsid w:val="00002BFA"/>
    <w:rsid w:val="000130FC"/>
    <w:rsid w:val="00016C3E"/>
    <w:rsid w:val="00025DA2"/>
    <w:rsid w:val="00034B95"/>
    <w:rsid w:val="00055FBA"/>
    <w:rsid w:val="00056BB4"/>
    <w:rsid w:val="00057423"/>
    <w:rsid w:val="00057DAC"/>
    <w:rsid w:val="00087522"/>
    <w:rsid w:val="000979DC"/>
    <w:rsid w:val="000B2475"/>
    <w:rsid w:val="000E0013"/>
    <w:rsid w:val="000E47F1"/>
    <w:rsid w:val="00103AD8"/>
    <w:rsid w:val="00104949"/>
    <w:rsid w:val="00126987"/>
    <w:rsid w:val="001306E7"/>
    <w:rsid w:val="001309DD"/>
    <w:rsid w:val="00130D31"/>
    <w:rsid w:val="001740C9"/>
    <w:rsid w:val="00183CCA"/>
    <w:rsid w:val="00187BD1"/>
    <w:rsid w:val="0019543B"/>
    <w:rsid w:val="001A797A"/>
    <w:rsid w:val="001B7FA2"/>
    <w:rsid w:val="001C309F"/>
    <w:rsid w:val="001F0114"/>
    <w:rsid w:val="002027F0"/>
    <w:rsid w:val="00232DF7"/>
    <w:rsid w:val="002366F8"/>
    <w:rsid w:val="0024277F"/>
    <w:rsid w:val="00254048"/>
    <w:rsid w:val="00262BAA"/>
    <w:rsid w:val="002666FF"/>
    <w:rsid w:val="00274CBA"/>
    <w:rsid w:val="00282527"/>
    <w:rsid w:val="00285D7E"/>
    <w:rsid w:val="002A3EFA"/>
    <w:rsid w:val="002B2F99"/>
    <w:rsid w:val="002C75EE"/>
    <w:rsid w:val="002E27FF"/>
    <w:rsid w:val="00303F8A"/>
    <w:rsid w:val="00326749"/>
    <w:rsid w:val="00330F3D"/>
    <w:rsid w:val="003313F3"/>
    <w:rsid w:val="00341227"/>
    <w:rsid w:val="00350837"/>
    <w:rsid w:val="00350D00"/>
    <w:rsid w:val="00357CB3"/>
    <w:rsid w:val="0036188A"/>
    <w:rsid w:val="00361ADD"/>
    <w:rsid w:val="003644A2"/>
    <w:rsid w:val="00375E9F"/>
    <w:rsid w:val="003F038A"/>
    <w:rsid w:val="003F208F"/>
    <w:rsid w:val="003F35F2"/>
    <w:rsid w:val="003F5072"/>
    <w:rsid w:val="003F6BBA"/>
    <w:rsid w:val="003F6E91"/>
    <w:rsid w:val="0041378B"/>
    <w:rsid w:val="00424B1E"/>
    <w:rsid w:val="004274BE"/>
    <w:rsid w:val="0045193C"/>
    <w:rsid w:val="00452530"/>
    <w:rsid w:val="00457C0C"/>
    <w:rsid w:val="00473BF1"/>
    <w:rsid w:val="0047518F"/>
    <w:rsid w:val="004771DF"/>
    <w:rsid w:val="00481022"/>
    <w:rsid w:val="00486040"/>
    <w:rsid w:val="004B37FA"/>
    <w:rsid w:val="004B449B"/>
    <w:rsid w:val="004D0131"/>
    <w:rsid w:val="004E1549"/>
    <w:rsid w:val="004E62AE"/>
    <w:rsid w:val="004F5075"/>
    <w:rsid w:val="00506BF5"/>
    <w:rsid w:val="00513E0B"/>
    <w:rsid w:val="00514C71"/>
    <w:rsid w:val="00527066"/>
    <w:rsid w:val="00560FCA"/>
    <w:rsid w:val="00563FBB"/>
    <w:rsid w:val="005672ED"/>
    <w:rsid w:val="00570006"/>
    <w:rsid w:val="00573DE4"/>
    <w:rsid w:val="00585ECA"/>
    <w:rsid w:val="005938A5"/>
    <w:rsid w:val="00593BED"/>
    <w:rsid w:val="005C6A02"/>
    <w:rsid w:val="005E473F"/>
    <w:rsid w:val="005E67F4"/>
    <w:rsid w:val="005E7396"/>
    <w:rsid w:val="005E76E5"/>
    <w:rsid w:val="005F75B5"/>
    <w:rsid w:val="00603B9F"/>
    <w:rsid w:val="00604546"/>
    <w:rsid w:val="00611E2E"/>
    <w:rsid w:val="0063105A"/>
    <w:rsid w:val="0064135B"/>
    <w:rsid w:val="00643A66"/>
    <w:rsid w:val="006637E3"/>
    <w:rsid w:val="0067477B"/>
    <w:rsid w:val="006901C8"/>
    <w:rsid w:val="00693031"/>
    <w:rsid w:val="00696448"/>
    <w:rsid w:val="006B2BBB"/>
    <w:rsid w:val="006B6625"/>
    <w:rsid w:val="006D54F4"/>
    <w:rsid w:val="007038D1"/>
    <w:rsid w:val="00712107"/>
    <w:rsid w:val="007208DE"/>
    <w:rsid w:val="00740DB9"/>
    <w:rsid w:val="0075013F"/>
    <w:rsid w:val="0075424B"/>
    <w:rsid w:val="00756EB9"/>
    <w:rsid w:val="007578B8"/>
    <w:rsid w:val="00767676"/>
    <w:rsid w:val="007716C5"/>
    <w:rsid w:val="007738CD"/>
    <w:rsid w:val="007B622A"/>
    <w:rsid w:val="007D09A7"/>
    <w:rsid w:val="007F4AB1"/>
    <w:rsid w:val="007F700B"/>
    <w:rsid w:val="00802068"/>
    <w:rsid w:val="00826287"/>
    <w:rsid w:val="00832BA9"/>
    <w:rsid w:val="008443AE"/>
    <w:rsid w:val="0085007A"/>
    <w:rsid w:val="00884BA8"/>
    <w:rsid w:val="00892EF0"/>
    <w:rsid w:val="00893182"/>
    <w:rsid w:val="008A1FBA"/>
    <w:rsid w:val="008C08C5"/>
    <w:rsid w:val="008E3A14"/>
    <w:rsid w:val="008E6A17"/>
    <w:rsid w:val="008F0D47"/>
    <w:rsid w:val="00904529"/>
    <w:rsid w:val="00910617"/>
    <w:rsid w:val="00917780"/>
    <w:rsid w:val="00933B4A"/>
    <w:rsid w:val="009560D8"/>
    <w:rsid w:val="009601FE"/>
    <w:rsid w:val="009645B0"/>
    <w:rsid w:val="009666D8"/>
    <w:rsid w:val="00966D51"/>
    <w:rsid w:val="00971F21"/>
    <w:rsid w:val="009726DE"/>
    <w:rsid w:val="009753CD"/>
    <w:rsid w:val="009779CC"/>
    <w:rsid w:val="0098242D"/>
    <w:rsid w:val="009A2DFC"/>
    <w:rsid w:val="009C1056"/>
    <w:rsid w:val="009E2C94"/>
    <w:rsid w:val="009E57B9"/>
    <w:rsid w:val="00A14DB1"/>
    <w:rsid w:val="00A337A9"/>
    <w:rsid w:val="00A34C3F"/>
    <w:rsid w:val="00A55D65"/>
    <w:rsid w:val="00A5618A"/>
    <w:rsid w:val="00A7320D"/>
    <w:rsid w:val="00AA2962"/>
    <w:rsid w:val="00AB1741"/>
    <w:rsid w:val="00AD4ACA"/>
    <w:rsid w:val="00AE0CFA"/>
    <w:rsid w:val="00B035C8"/>
    <w:rsid w:val="00B11D71"/>
    <w:rsid w:val="00B215BC"/>
    <w:rsid w:val="00B308CB"/>
    <w:rsid w:val="00B322CF"/>
    <w:rsid w:val="00B51C29"/>
    <w:rsid w:val="00B5227A"/>
    <w:rsid w:val="00B7606A"/>
    <w:rsid w:val="00B94C32"/>
    <w:rsid w:val="00B94F7F"/>
    <w:rsid w:val="00BB4854"/>
    <w:rsid w:val="00BB783D"/>
    <w:rsid w:val="00BC5F0F"/>
    <w:rsid w:val="00BD34A8"/>
    <w:rsid w:val="00BD675F"/>
    <w:rsid w:val="00BF5795"/>
    <w:rsid w:val="00C04F51"/>
    <w:rsid w:val="00C10F2A"/>
    <w:rsid w:val="00C377F1"/>
    <w:rsid w:val="00C41400"/>
    <w:rsid w:val="00C52580"/>
    <w:rsid w:val="00C61CF8"/>
    <w:rsid w:val="00C63096"/>
    <w:rsid w:val="00C702B2"/>
    <w:rsid w:val="00C70B98"/>
    <w:rsid w:val="00C8013E"/>
    <w:rsid w:val="00C92EBD"/>
    <w:rsid w:val="00C96630"/>
    <w:rsid w:val="00C97450"/>
    <w:rsid w:val="00CA70F2"/>
    <w:rsid w:val="00CC030A"/>
    <w:rsid w:val="00CE2698"/>
    <w:rsid w:val="00D10DC7"/>
    <w:rsid w:val="00D11CE1"/>
    <w:rsid w:val="00D27218"/>
    <w:rsid w:val="00D376C1"/>
    <w:rsid w:val="00D816A4"/>
    <w:rsid w:val="00D81AA1"/>
    <w:rsid w:val="00D84058"/>
    <w:rsid w:val="00D90CD5"/>
    <w:rsid w:val="00DB4907"/>
    <w:rsid w:val="00DD66AF"/>
    <w:rsid w:val="00DF02AF"/>
    <w:rsid w:val="00E016F1"/>
    <w:rsid w:val="00E02DB4"/>
    <w:rsid w:val="00E245DD"/>
    <w:rsid w:val="00E26EB5"/>
    <w:rsid w:val="00E412DB"/>
    <w:rsid w:val="00E41737"/>
    <w:rsid w:val="00E640FB"/>
    <w:rsid w:val="00E83802"/>
    <w:rsid w:val="00E929C8"/>
    <w:rsid w:val="00E94A99"/>
    <w:rsid w:val="00E94F92"/>
    <w:rsid w:val="00EB507F"/>
    <w:rsid w:val="00EC4A48"/>
    <w:rsid w:val="00EC6B47"/>
    <w:rsid w:val="00ED38B3"/>
    <w:rsid w:val="00EF0C9D"/>
    <w:rsid w:val="00F1303D"/>
    <w:rsid w:val="00F13D84"/>
    <w:rsid w:val="00F144DB"/>
    <w:rsid w:val="00F147AD"/>
    <w:rsid w:val="00F2117B"/>
    <w:rsid w:val="00F26F58"/>
    <w:rsid w:val="00F3058F"/>
    <w:rsid w:val="00F31EFF"/>
    <w:rsid w:val="00F420A8"/>
    <w:rsid w:val="00F65194"/>
    <w:rsid w:val="00F77046"/>
    <w:rsid w:val="00FA4E5D"/>
    <w:rsid w:val="00FE28AB"/>
    <w:rsid w:val="00FE2C9B"/>
    <w:rsid w:val="00FE5C5F"/>
    <w:rsid w:val="00FF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82041"/>
  <w15:chartTrackingRefBased/>
  <w15:docId w15:val="{53DA4251-E894-4BD8-B996-2B7C13D13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2C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2C9B"/>
  </w:style>
  <w:style w:type="paragraph" w:styleId="Footer">
    <w:name w:val="footer"/>
    <w:basedOn w:val="Normal"/>
    <w:link w:val="FooterChar"/>
    <w:uiPriority w:val="99"/>
    <w:unhideWhenUsed/>
    <w:rsid w:val="00FE2C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2C9B"/>
  </w:style>
  <w:style w:type="character" w:styleId="CommentReference">
    <w:name w:val="annotation reference"/>
    <w:basedOn w:val="DefaultParagraphFont"/>
    <w:uiPriority w:val="99"/>
    <w:semiHidden/>
    <w:unhideWhenUsed/>
    <w:rsid w:val="00025D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5D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5D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D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D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4546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4546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8921E973130D43ABB982034BCF1B24" ma:contentTypeVersion="2" ma:contentTypeDescription="Create a new document." ma:contentTypeScope="" ma:versionID="b8b09cfa393936fd20d4f6d039950fe4">
  <xsd:schema xmlns:xsd="http://www.w3.org/2001/XMLSchema" xmlns:xs="http://www.w3.org/2001/XMLSchema" xmlns:p="http://schemas.microsoft.com/office/2006/metadata/properties" xmlns:ns3="ca69552d-bcb5-4140-81e0-44bac2f7c2ad" targetNamespace="http://schemas.microsoft.com/office/2006/metadata/properties" ma:root="true" ma:fieldsID="08c36f9ef201b6e7806b27ca7e1ae19b" ns3:_="">
    <xsd:import namespace="ca69552d-bcb5-4140-81e0-44bac2f7c2a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69552d-bcb5-4140-81e0-44bac2f7c2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BD8816-C3BE-473E-B178-BB7F9D3FD1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69552d-bcb5-4140-81e0-44bac2f7c2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2553DC-C670-4ECA-A5C8-667F2C76DA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491795-219A-41B9-B8E7-5D6FF329C7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Poe, William</dc:creator>
  <cp:keywords/>
  <dc:description/>
  <cp:lastModifiedBy>Champion, Teddy</cp:lastModifiedBy>
  <cp:revision>7</cp:revision>
  <dcterms:created xsi:type="dcterms:W3CDTF">2022-10-10T00:48:00Z</dcterms:created>
  <dcterms:modified xsi:type="dcterms:W3CDTF">2022-10-11T04:10:00Z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8b20b1ff-1577-4eb8-ab5f-f4b4ce58e7f0</vt:lpwstr>
  </property>
  <property fmtid="{D5CDD505-2E9C-101B-9397-08002B2CF9AE}" pid="3" name="ContentTypeId">
    <vt:lpwstr>0x0101005E8921E973130D43ABB982034BCF1B24</vt:lpwstr>
  </property>
</Properties>
</file>