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E24B02" w14:textId="77777777" w:rsidR="006A2234" w:rsidRPr="006A2234" w:rsidRDefault="006A2234" w:rsidP="006A2234">
      <w:pPr>
        <w:rPr>
          <w:rFonts w:ascii="Times New Roman" w:eastAsia="Times New Roman" w:hAnsi="Times New Roman" w:cs="Times New Roman"/>
          <w:color w:val="000000"/>
        </w:rPr>
      </w:pPr>
      <w:r w:rsidRPr="006A2234">
        <w:rPr>
          <w:rFonts w:ascii="Arial" w:eastAsia="Times New Roman" w:hAnsi="Arial" w:cs="Arial"/>
          <w:color w:val="000000"/>
          <w:sz w:val="22"/>
          <w:szCs w:val="22"/>
        </w:rPr>
        <w:t>Interviewer: Brycen Williams</w:t>
      </w:r>
    </w:p>
    <w:p w14:paraId="5564511C" w14:textId="77777777" w:rsidR="006A2234" w:rsidRPr="006A2234" w:rsidRDefault="006A2234" w:rsidP="006A2234">
      <w:pPr>
        <w:rPr>
          <w:rFonts w:ascii="Times New Roman" w:eastAsia="Times New Roman" w:hAnsi="Times New Roman" w:cs="Times New Roman"/>
          <w:color w:val="000000"/>
        </w:rPr>
      </w:pPr>
      <w:r w:rsidRPr="006A2234">
        <w:rPr>
          <w:rFonts w:ascii="Arial" w:eastAsia="Times New Roman" w:hAnsi="Arial" w:cs="Arial"/>
          <w:color w:val="000000"/>
          <w:sz w:val="22"/>
          <w:szCs w:val="22"/>
        </w:rPr>
        <w:t>Interviewee: Will Trulove</w:t>
      </w:r>
    </w:p>
    <w:p w14:paraId="048880A8" w14:textId="77777777" w:rsidR="006A2234" w:rsidRPr="006A2234" w:rsidRDefault="006A2234" w:rsidP="006A2234">
      <w:pPr>
        <w:spacing w:after="240"/>
        <w:rPr>
          <w:rFonts w:ascii="Times New Roman" w:eastAsia="Times New Roman" w:hAnsi="Times New Roman" w:cs="Times New Roman"/>
          <w:color w:val="000000"/>
        </w:rPr>
      </w:pPr>
    </w:p>
    <w:p w14:paraId="03BC6C93" w14:textId="77777777" w:rsidR="006A2234" w:rsidRPr="006A2234" w:rsidRDefault="006A2234" w:rsidP="006A2234">
      <w:pPr>
        <w:rPr>
          <w:rFonts w:ascii="Times New Roman" w:eastAsia="Times New Roman" w:hAnsi="Times New Roman" w:cs="Times New Roman"/>
          <w:color w:val="000000"/>
        </w:rPr>
      </w:pPr>
      <w:r w:rsidRPr="006A2234">
        <w:rPr>
          <w:rFonts w:ascii="Arial" w:eastAsia="Times New Roman" w:hAnsi="Arial" w:cs="Arial"/>
          <w:color w:val="000000"/>
          <w:sz w:val="22"/>
          <w:szCs w:val="22"/>
        </w:rPr>
        <w:t>Profession: Defensive Coordinator, in charge of all travel, and in charge of academics (BSC Football program)</w:t>
      </w:r>
    </w:p>
    <w:p w14:paraId="6E9DF813" w14:textId="77777777" w:rsidR="006A2234" w:rsidRPr="006A2234" w:rsidRDefault="006A2234" w:rsidP="006A2234">
      <w:pPr>
        <w:rPr>
          <w:rFonts w:ascii="Times New Roman" w:eastAsia="Times New Roman" w:hAnsi="Times New Roman" w:cs="Times New Roman"/>
          <w:color w:val="000000"/>
        </w:rPr>
      </w:pPr>
      <w:r w:rsidRPr="006A2234">
        <w:rPr>
          <w:rFonts w:ascii="Arial" w:eastAsia="Times New Roman" w:hAnsi="Arial" w:cs="Arial"/>
          <w:color w:val="000000"/>
          <w:sz w:val="22"/>
          <w:szCs w:val="22"/>
        </w:rPr>
        <w:t>Past professions: multiple roles within the football program, working at BSC since 2012</w:t>
      </w:r>
    </w:p>
    <w:p w14:paraId="3D42E557" w14:textId="77777777" w:rsidR="006A2234" w:rsidRPr="006A2234" w:rsidRDefault="006A2234" w:rsidP="006A2234">
      <w:pPr>
        <w:rPr>
          <w:rFonts w:ascii="Times New Roman" w:eastAsia="Times New Roman" w:hAnsi="Times New Roman" w:cs="Times New Roman"/>
          <w:color w:val="000000"/>
        </w:rPr>
      </w:pPr>
    </w:p>
    <w:p w14:paraId="4A651EEF" w14:textId="3C4D48AB" w:rsidR="006A2234" w:rsidRPr="006A2234" w:rsidRDefault="006A2234" w:rsidP="006A2234">
      <w:pPr>
        <w:rPr>
          <w:rFonts w:ascii="Times New Roman" w:eastAsia="Times New Roman" w:hAnsi="Times New Roman" w:cs="Times New Roman"/>
          <w:color w:val="000000"/>
        </w:rPr>
      </w:pPr>
      <w:r w:rsidRPr="006A2234">
        <w:rPr>
          <w:rFonts w:ascii="Arial" w:eastAsia="Times New Roman" w:hAnsi="Arial" w:cs="Arial"/>
          <w:color w:val="000000"/>
          <w:sz w:val="22"/>
          <w:szCs w:val="22"/>
        </w:rPr>
        <w:t xml:space="preserve">Identify with this profession: did not </w:t>
      </w:r>
      <w:del w:id="0" w:author="Champion, Teddy" w:date="2022-10-12T07:05:00Z">
        <w:r w:rsidRPr="006A2234" w:rsidDel="00FD5257">
          <w:rPr>
            <w:rFonts w:ascii="Arial" w:eastAsia="Times New Roman" w:hAnsi="Arial" w:cs="Arial"/>
            <w:color w:val="000000"/>
            <w:sz w:val="22"/>
            <w:szCs w:val="22"/>
          </w:rPr>
          <w:delText>alway</w:delText>
        </w:r>
      </w:del>
      <w:ins w:id="1" w:author="Champion, Teddy" w:date="2022-10-12T07:05:00Z">
        <w:r w:rsidR="00FD5257" w:rsidRPr="006A2234">
          <w:rPr>
            <w:rFonts w:ascii="Arial" w:eastAsia="Times New Roman" w:hAnsi="Arial" w:cs="Arial"/>
            <w:color w:val="000000"/>
            <w:sz w:val="22"/>
            <w:szCs w:val="22"/>
          </w:rPr>
          <w:t>always</w:t>
        </w:r>
      </w:ins>
      <w:r w:rsidRPr="006A2234">
        <w:rPr>
          <w:rFonts w:ascii="Arial" w:eastAsia="Times New Roman" w:hAnsi="Arial" w:cs="Arial"/>
          <w:color w:val="000000"/>
          <w:sz w:val="22"/>
          <w:szCs w:val="22"/>
        </w:rPr>
        <w:t xml:space="preserve"> want to be a football coach, economics major (wanted to be investment banker) got injured his junior </w:t>
      </w:r>
      <w:commentRangeStart w:id="2"/>
      <w:proofErr w:type="spellStart"/>
      <w:r w:rsidRPr="006A2234">
        <w:rPr>
          <w:rFonts w:ascii="Arial" w:eastAsia="Times New Roman" w:hAnsi="Arial" w:cs="Arial"/>
          <w:color w:val="000000"/>
          <w:sz w:val="22"/>
          <w:szCs w:val="22"/>
        </w:rPr>
        <w:t>yr</w:t>
      </w:r>
      <w:commentRangeEnd w:id="2"/>
      <w:proofErr w:type="spellEnd"/>
      <w:r w:rsidR="00FD5257">
        <w:rPr>
          <w:rStyle w:val="CommentReference"/>
        </w:rPr>
        <w:commentReference w:id="2"/>
      </w:r>
      <w:r w:rsidRPr="006A2234">
        <w:rPr>
          <w:rFonts w:ascii="Arial" w:eastAsia="Times New Roman" w:hAnsi="Arial" w:cs="Arial"/>
          <w:color w:val="000000"/>
          <w:sz w:val="22"/>
          <w:szCs w:val="22"/>
        </w:rPr>
        <w:t xml:space="preserve"> on the football team, helped out that year as a coach then following senior yr he was like “man I really like this</w:t>
      </w:r>
      <w:del w:id="3" w:author="Champion, Teddy" w:date="2022-10-12T07:09:00Z">
        <w:r w:rsidRPr="006A2234" w:rsidDel="00FD5257">
          <w:rPr>
            <w:rFonts w:ascii="Arial" w:eastAsia="Times New Roman" w:hAnsi="Arial" w:cs="Arial"/>
            <w:color w:val="000000"/>
            <w:sz w:val="22"/>
            <w:szCs w:val="22"/>
          </w:rPr>
          <w:delText>' '.</w:delText>
        </w:r>
      </w:del>
      <w:ins w:id="4" w:author="Champion, Teddy" w:date="2022-10-12T07:09:00Z">
        <w:r w:rsidR="00FD5257">
          <w:rPr>
            <w:rFonts w:ascii="Arial" w:eastAsia="Times New Roman" w:hAnsi="Arial" w:cs="Arial"/>
            <w:color w:val="000000"/>
            <w:sz w:val="22"/>
            <w:szCs w:val="22"/>
          </w:rPr>
          <w:t>.”</w:t>
        </w:r>
      </w:ins>
      <w:r w:rsidRPr="006A2234">
        <w:rPr>
          <w:rFonts w:ascii="Arial" w:eastAsia="Times New Roman" w:hAnsi="Arial" w:cs="Arial"/>
          <w:color w:val="000000"/>
          <w:sz w:val="22"/>
          <w:szCs w:val="22"/>
        </w:rPr>
        <w:t xml:space="preserve"> He knew </w:t>
      </w:r>
      <w:commentRangeStart w:id="5"/>
      <w:proofErr w:type="spellStart"/>
      <w:r w:rsidRPr="006A2234">
        <w:rPr>
          <w:rFonts w:ascii="Arial" w:eastAsia="Times New Roman" w:hAnsi="Arial" w:cs="Arial"/>
          <w:color w:val="000000"/>
          <w:sz w:val="22"/>
          <w:szCs w:val="22"/>
        </w:rPr>
        <w:t>bcuz</w:t>
      </w:r>
      <w:commentRangeEnd w:id="5"/>
      <w:proofErr w:type="spellEnd"/>
      <w:r w:rsidR="00FD5257">
        <w:rPr>
          <w:rStyle w:val="CommentReference"/>
        </w:rPr>
        <w:commentReference w:id="5"/>
      </w:r>
      <w:r w:rsidRPr="006A2234">
        <w:rPr>
          <w:rFonts w:ascii="Arial" w:eastAsia="Times New Roman" w:hAnsi="Arial" w:cs="Arial"/>
          <w:color w:val="000000"/>
          <w:sz w:val="22"/>
          <w:szCs w:val="22"/>
        </w:rPr>
        <w:t xml:space="preserve"> he was a “student coach” the investment and time went into the job. That’s when he made the decision to try and become a college football coach. The type of job and responsibilities involves a lot of time (very time consuming).</w:t>
      </w:r>
    </w:p>
    <w:p w14:paraId="246098FB" w14:textId="77777777" w:rsidR="006A2234" w:rsidRPr="006A2234" w:rsidRDefault="006A2234" w:rsidP="006A2234">
      <w:pPr>
        <w:rPr>
          <w:rFonts w:ascii="Times New Roman" w:eastAsia="Times New Roman" w:hAnsi="Times New Roman" w:cs="Times New Roman"/>
          <w:color w:val="000000"/>
        </w:rPr>
      </w:pPr>
    </w:p>
    <w:p w14:paraId="28D9AD14" w14:textId="6A1E1D56" w:rsidR="006A2234" w:rsidRPr="006A2234" w:rsidRDefault="006A2234" w:rsidP="006A2234">
      <w:pPr>
        <w:rPr>
          <w:rFonts w:ascii="Times New Roman" w:eastAsia="Times New Roman" w:hAnsi="Times New Roman" w:cs="Times New Roman"/>
          <w:color w:val="000000"/>
        </w:rPr>
      </w:pPr>
      <w:r w:rsidRPr="006A2234">
        <w:rPr>
          <w:rFonts w:ascii="Arial" w:eastAsia="Times New Roman" w:hAnsi="Arial" w:cs="Arial"/>
          <w:color w:val="000000"/>
          <w:sz w:val="22"/>
          <w:szCs w:val="22"/>
        </w:rPr>
        <w:t xml:space="preserve">His Why: “ I love coaching football” not about the money for him, love working with the young men on the squad and impacting lives, that's what makes him happy abt this job. “Even the guys who don’t play here for 4 years, I try to have an impact on them as much as </w:t>
      </w:r>
      <w:del w:id="6" w:author="Champion, Teddy" w:date="2022-10-12T07:05:00Z">
        <w:r w:rsidRPr="006A2234" w:rsidDel="00FD5257">
          <w:rPr>
            <w:rFonts w:ascii="Arial" w:eastAsia="Times New Roman" w:hAnsi="Arial" w:cs="Arial"/>
            <w:color w:val="000000"/>
            <w:sz w:val="22"/>
            <w:szCs w:val="22"/>
          </w:rPr>
          <w:delText>i</w:delText>
        </w:r>
      </w:del>
      <w:ins w:id="7" w:author="Champion, Teddy" w:date="2022-10-12T07:05:00Z">
        <w:r w:rsidR="00FD5257" w:rsidRPr="006A2234">
          <w:rPr>
            <w:rFonts w:ascii="Arial" w:eastAsia="Times New Roman" w:hAnsi="Arial" w:cs="Arial"/>
            <w:color w:val="000000"/>
            <w:sz w:val="22"/>
            <w:szCs w:val="22"/>
          </w:rPr>
          <w:t>I</w:t>
        </w:r>
      </w:ins>
      <w:r w:rsidRPr="006A2234">
        <w:rPr>
          <w:rFonts w:ascii="Arial" w:eastAsia="Times New Roman" w:hAnsi="Arial" w:cs="Arial"/>
          <w:color w:val="000000"/>
          <w:sz w:val="22"/>
          <w:szCs w:val="22"/>
        </w:rPr>
        <w:t xml:space="preserve"> can</w:t>
      </w:r>
      <w:ins w:id="8" w:author="Champion, Teddy" w:date="2022-10-12T07:10:00Z">
        <w:r w:rsidR="00FD5257">
          <w:rPr>
            <w:rFonts w:ascii="Arial" w:eastAsia="Times New Roman" w:hAnsi="Arial" w:cs="Arial"/>
            <w:color w:val="000000"/>
            <w:sz w:val="22"/>
            <w:szCs w:val="22"/>
          </w:rPr>
          <w:t>.”</w:t>
        </w:r>
      </w:ins>
      <w:del w:id="9" w:author="Champion, Teddy" w:date="2022-10-12T07:10:00Z">
        <w:r w:rsidRPr="006A2234" w:rsidDel="00FD5257">
          <w:rPr>
            <w:rFonts w:ascii="Arial" w:eastAsia="Times New Roman" w:hAnsi="Arial" w:cs="Arial"/>
            <w:color w:val="000000"/>
            <w:sz w:val="22"/>
            <w:szCs w:val="22"/>
          </w:rPr>
          <w:delText>” .</w:delText>
        </w:r>
      </w:del>
      <w:r w:rsidRPr="006A2234">
        <w:rPr>
          <w:rFonts w:ascii="Arial" w:eastAsia="Times New Roman" w:hAnsi="Arial" w:cs="Arial"/>
          <w:color w:val="000000"/>
          <w:sz w:val="22"/>
          <w:szCs w:val="22"/>
        </w:rPr>
        <w:t xml:space="preserve"> loves having the opportunity to help young people and teaching them to mature to become grownups. “Winning games is awesome but seeing guys do good things outside of football is also awesome</w:t>
      </w:r>
      <w:ins w:id="10" w:author="Champion, Teddy" w:date="2022-10-12T07:11:00Z">
        <w:r w:rsidR="00FD5257">
          <w:rPr>
            <w:rFonts w:ascii="Arial" w:eastAsia="Times New Roman" w:hAnsi="Arial" w:cs="Arial"/>
            <w:color w:val="000000"/>
            <w:sz w:val="22"/>
            <w:szCs w:val="22"/>
          </w:rPr>
          <w:t>.”</w:t>
        </w:r>
      </w:ins>
      <w:del w:id="11" w:author="Champion, Teddy" w:date="2022-10-12T07:11:00Z">
        <w:r w:rsidRPr="006A2234" w:rsidDel="00FD5257">
          <w:rPr>
            <w:rFonts w:ascii="Arial" w:eastAsia="Times New Roman" w:hAnsi="Arial" w:cs="Arial"/>
            <w:color w:val="000000"/>
            <w:sz w:val="22"/>
            <w:szCs w:val="22"/>
          </w:rPr>
          <w:delText>”.</w:delText>
        </w:r>
      </w:del>
      <w:r w:rsidRPr="006A2234">
        <w:rPr>
          <w:rFonts w:ascii="Arial" w:eastAsia="Times New Roman" w:hAnsi="Arial" w:cs="Arial"/>
          <w:color w:val="000000"/>
          <w:sz w:val="22"/>
          <w:szCs w:val="22"/>
        </w:rPr>
        <w:t> </w:t>
      </w:r>
    </w:p>
    <w:p w14:paraId="41D18E37" w14:textId="77777777" w:rsidR="006A2234" w:rsidRPr="006A2234" w:rsidRDefault="006A2234" w:rsidP="006A2234">
      <w:pPr>
        <w:rPr>
          <w:rFonts w:ascii="Times New Roman" w:eastAsia="Times New Roman" w:hAnsi="Times New Roman" w:cs="Times New Roman"/>
          <w:color w:val="000000"/>
        </w:rPr>
      </w:pPr>
    </w:p>
    <w:p w14:paraId="1F49A56E" w14:textId="77777777" w:rsidR="006A2234" w:rsidRPr="006A2234" w:rsidRDefault="006A2234" w:rsidP="006A2234">
      <w:pPr>
        <w:rPr>
          <w:rFonts w:ascii="Times New Roman" w:eastAsia="Times New Roman" w:hAnsi="Times New Roman" w:cs="Times New Roman"/>
          <w:color w:val="000000"/>
        </w:rPr>
      </w:pPr>
      <w:r w:rsidRPr="006A2234">
        <w:rPr>
          <w:rFonts w:ascii="Arial" w:eastAsia="Times New Roman" w:hAnsi="Arial" w:cs="Arial"/>
          <w:color w:val="000000"/>
          <w:sz w:val="22"/>
          <w:szCs w:val="22"/>
        </w:rPr>
        <w:t>mentor/support: former defensive coordinator John Perin (recruited me to come play for BSC), still calls him to this day to ask questions not just abt football but life in general. Support system is definitely family. His wife and parents. Likes to complain/vent a lot abt what went on at work to his wife. Dislikes when she takes the opposing side. “Keeps me in check</w:t>
      </w:r>
      <w:commentRangeStart w:id="12"/>
      <w:r w:rsidRPr="006A2234">
        <w:rPr>
          <w:rFonts w:ascii="Arial" w:eastAsia="Times New Roman" w:hAnsi="Arial" w:cs="Arial"/>
          <w:color w:val="000000"/>
          <w:sz w:val="22"/>
          <w:szCs w:val="22"/>
        </w:rPr>
        <w:t>”.</w:t>
      </w:r>
      <w:commentRangeEnd w:id="12"/>
      <w:r w:rsidR="00FD5257">
        <w:rPr>
          <w:rStyle w:val="CommentReference"/>
        </w:rPr>
        <w:commentReference w:id="12"/>
      </w:r>
    </w:p>
    <w:p w14:paraId="675C3171" w14:textId="77777777" w:rsidR="006A2234" w:rsidRPr="006A2234" w:rsidRDefault="006A2234" w:rsidP="006A2234">
      <w:pPr>
        <w:rPr>
          <w:rFonts w:ascii="Times New Roman" w:eastAsia="Times New Roman" w:hAnsi="Times New Roman" w:cs="Times New Roman"/>
          <w:color w:val="000000"/>
        </w:rPr>
      </w:pPr>
    </w:p>
    <w:p w14:paraId="56E1BD00" w14:textId="77777777" w:rsidR="006A2234" w:rsidRPr="006A2234" w:rsidRDefault="006A2234" w:rsidP="006A2234">
      <w:pPr>
        <w:rPr>
          <w:rFonts w:ascii="Times New Roman" w:eastAsia="Times New Roman" w:hAnsi="Times New Roman" w:cs="Times New Roman"/>
          <w:color w:val="000000"/>
        </w:rPr>
      </w:pPr>
      <w:r w:rsidRPr="006A2234">
        <w:rPr>
          <w:rFonts w:ascii="Arial" w:eastAsia="Times New Roman" w:hAnsi="Arial" w:cs="Arial"/>
          <w:color w:val="000000"/>
          <w:sz w:val="22"/>
          <w:szCs w:val="22"/>
        </w:rPr>
        <w:t>How has school helped: economics major does not do a whole lot for football. Lessons learned in the classroom at this college “how to work hard, how to manage my time”. The profession he is in, you have to know how to manage your time “ not having frivolous things throughout the day” then you’ll be really behind on what you have to do. Time management aspect was the biggest takeaway from school.</w:t>
      </w:r>
    </w:p>
    <w:p w14:paraId="2D1C99FE" w14:textId="77777777" w:rsidR="006A2234" w:rsidRPr="006A2234" w:rsidRDefault="006A2234" w:rsidP="006A2234">
      <w:pPr>
        <w:rPr>
          <w:rFonts w:ascii="Times New Roman" w:eastAsia="Times New Roman" w:hAnsi="Times New Roman" w:cs="Times New Roman"/>
          <w:color w:val="000000"/>
        </w:rPr>
      </w:pPr>
    </w:p>
    <w:p w14:paraId="3D4C7BD1" w14:textId="05C4AE39" w:rsidR="006A2234" w:rsidRPr="006A2234" w:rsidRDefault="006A2234" w:rsidP="006A2234">
      <w:pPr>
        <w:rPr>
          <w:rFonts w:ascii="Times New Roman" w:eastAsia="Times New Roman" w:hAnsi="Times New Roman" w:cs="Times New Roman"/>
          <w:color w:val="000000"/>
        </w:rPr>
      </w:pPr>
      <w:r w:rsidRPr="006A2234">
        <w:rPr>
          <w:rFonts w:ascii="Arial" w:eastAsia="Times New Roman" w:hAnsi="Arial" w:cs="Arial"/>
          <w:color w:val="000000"/>
          <w:sz w:val="22"/>
          <w:szCs w:val="22"/>
        </w:rPr>
        <w:t xml:space="preserve">Overcoming failure: 2016 football program went 1-9 (not good at all). Head coach was presumably fired. Was not sure if he was going to have a job at BSC (went 4 to 5 weeks not sure). Way he navigated was keeping a good attitude </w:t>
      </w:r>
      <w:ins w:id="13" w:author="Champion, Teddy" w:date="2022-10-12T07:06:00Z">
        <w:r w:rsidR="00FD5257">
          <w:rPr>
            <w:rFonts w:ascii="Arial" w:eastAsia="Times New Roman" w:hAnsi="Arial" w:cs="Arial"/>
            <w:color w:val="000000"/>
            <w:sz w:val="22"/>
            <w:szCs w:val="22"/>
          </w:rPr>
          <w:t>about</w:t>
        </w:r>
      </w:ins>
      <w:del w:id="14" w:author="Champion, Teddy" w:date="2022-10-12T07:06:00Z">
        <w:r w:rsidR="00FD5257" w:rsidRPr="006A2234" w:rsidDel="00FD103E">
          <w:rPr>
            <w:rFonts w:ascii="Arial" w:eastAsia="Times New Roman" w:hAnsi="Arial" w:cs="Arial"/>
            <w:color w:val="000000"/>
            <w:sz w:val="22"/>
            <w:szCs w:val="22"/>
          </w:rPr>
          <w:delText>abt</w:delText>
        </w:r>
      </w:del>
      <w:r w:rsidRPr="006A2234">
        <w:rPr>
          <w:rFonts w:ascii="Arial" w:eastAsia="Times New Roman" w:hAnsi="Arial" w:cs="Arial"/>
          <w:color w:val="000000"/>
          <w:sz w:val="22"/>
          <w:szCs w:val="22"/>
        </w:rPr>
        <w:t xml:space="preserve"> the situation. “Did everything I was supposed to do”. Coach Tony Joe White was hired as the Head coach of the football team. Did everything the athletic department asked of coach Trulove. Professionally biggest roadblock in his life. For a little over a month not being sure if he was going to be employed, was very concerning.</w:t>
      </w:r>
    </w:p>
    <w:p w14:paraId="3A36D2E6" w14:textId="77777777" w:rsidR="006A2234" w:rsidRPr="006A2234" w:rsidRDefault="006A2234" w:rsidP="006A2234">
      <w:pPr>
        <w:rPr>
          <w:rFonts w:ascii="Times New Roman" w:eastAsia="Times New Roman" w:hAnsi="Times New Roman" w:cs="Times New Roman"/>
          <w:color w:val="000000"/>
        </w:rPr>
      </w:pPr>
    </w:p>
    <w:p w14:paraId="64459074" w14:textId="1C3F823C" w:rsidR="006A2234" w:rsidRPr="006A2234" w:rsidRDefault="006A2234" w:rsidP="006A2234">
      <w:pPr>
        <w:rPr>
          <w:rFonts w:ascii="Times New Roman" w:eastAsia="Times New Roman" w:hAnsi="Times New Roman" w:cs="Times New Roman"/>
          <w:color w:val="000000"/>
        </w:rPr>
      </w:pPr>
      <w:r w:rsidRPr="006A2234">
        <w:rPr>
          <w:rFonts w:ascii="Arial" w:eastAsia="Times New Roman" w:hAnsi="Arial" w:cs="Arial"/>
          <w:color w:val="000000"/>
          <w:sz w:val="22"/>
          <w:szCs w:val="22"/>
        </w:rPr>
        <w:t xml:space="preserve">Life experiences: “wouldn’t say </w:t>
      </w:r>
      <w:del w:id="15" w:author="Champion, Teddy" w:date="2022-10-12T07:06:00Z">
        <w:r w:rsidRPr="006A2234" w:rsidDel="00FD5257">
          <w:rPr>
            <w:rFonts w:ascii="Arial" w:eastAsia="Times New Roman" w:hAnsi="Arial" w:cs="Arial"/>
            <w:color w:val="000000"/>
            <w:sz w:val="22"/>
            <w:szCs w:val="22"/>
          </w:rPr>
          <w:delText>i’ve</w:delText>
        </w:r>
      </w:del>
      <w:ins w:id="16" w:author="Champion, Teddy" w:date="2022-10-12T07:06:00Z">
        <w:r w:rsidR="00FD5257" w:rsidRPr="006A2234">
          <w:rPr>
            <w:rFonts w:ascii="Arial" w:eastAsia="Times New Roman" w:hAnsi="Arial" w:cs="Arial"/>
            <w:color w:val="000000"/>
            <w:sz w:val="22"/>
            <w:szCs w:val="22"/>
          </w:rPr>
          <w:t>I’ve</w:t>
        </w:r>
      </w:ins>
      <w:r w:rsidRPr="006A2234">
        <w:rPr>
          <w:rFonts w:ascii="Arial" w:eastAsia="Times New Roman" w:hAnsi="Arial" w:cs="Arial"/>
          <w:color w:val="000000"/>
          <w:sz w:val="22"/>
          <w:szCs w:val="22"/>
        </w:rPr>
        <w:t xml:space="preserve"> had an easy life” negative experiences have helped him deal with adversity. Deal with adversity by keeping a positive attitude. Certain things that happen in the world that are uncontrollable. For example I was very frustrated with things going on at the college from a football stand point. Realized and questioned himself “why am I getting frustrated” just focus on what </w:t>
      </w:r>
      <w:del w:id="17" w:author="Champion, Teddy" w:date="2022-10-12T07:06:00Z">
        <w:r w:rsidRPr="006A2234" w:rsidDel="00FD5257">
          <w:rPr>
            <w:rFonts w:ascii="Arial" w:eastAsia="Times New Roman" w:hAnsi="Arial" w:cs="Arial"/>
            <w:color w:val="000000"/>
            <w:sz w:val="22"/>
            <w:szCs w:val="22"/>
          </w:rPr>
          <w:delText>i'm</w:delText>
        </w:r>
      </w:del>
      <w:ins w:id="18" w:author="Champion, Teddy" w:date="2022-10-12T07:06:00Z">
        <w:r w:rsidR="00FD5257" w:rsidRPr="006A2234">
          <w:rPr>
            <w:rFonts w:ascii="Arial" w:eastAsia="Times New Roman" w:hAnsi="Arial" w:cs="Arial"/>
            <w:color w:val="000000"/>
            <w:sz w:val="22"/>
            <w:szCs w:val="22"/>
          </w:rPr>
          <w:t>I’m</w:t>
        </w:r>
      </w:ins>
      <w:r w:rsidRPr="006A2234">
        <w:rPr>
          <w:rFonts w:ascii="Arial" w:eastAsia="Times New Roman" w:hAnsi="Arial" w:cs="Arial"/>
          <w:color w:val="000000"/>
          <w:sz w:val="22"/>
          <w:szCs w:val="22"/>
        </w:rPr>
        <w:t xml:space="preserve"> doing and everything will work out in the end. Knowing that has helped him not become frustrated with things that are not in his control.</w:t>
      </w:r>
    </w:p>
    <w:p w14:paraId="5BC3963E" w14:textId="77777777" w:rsidR="006A2234" w:rsidRPr="006A2234" w:rsidRDefault="006A2234" w:rsidP="006A2234">
      <w:pPr>
        <w:rPr>
          <w:rFonts w:ascii="Times New Roman" w:eastAsia="Times New Roman" w:hAnsi="Times New Roman" w:cs="Times New Roman"/>
          <w:color w:val="000000"/>
        </w:rPr>
      </w:pPr>
    </w:p>
    <w:p w14:paraId="7967BC22" w14:textId="77777777" w:rsidR="006A2234" w:rsidRPr="006A2234" w:rsidRDefault="006A2234" w:rsidP="006A2234">
      <w:pPr>
        <w:rPr>
          <w:rFonts w:ascii="Times New Roman" w:eastAsia="Times New Roman" w:hAnsi="Times New Roman" w:cs="Times New Roman"/>
          <w:color w:val="000000"/>
        </w:rPr>
      </w:pPr>
      <w:r w:rsidRPr="006A2234">
        <w:rPr>
          <w:rFonts w:ascii="Arial" w:eastAsia="Times New Roman" w:hAnsi="Arial" w:cs="Arial"/>
          <w:color w:val="000000"/>
          <w:sz w:val="22"/>
          <w:szCs w:val="22"/>
        </w:rPr>
        <w:lastRenderedPageBreak/>
        <w:t xml:space="preserve">Advice to younger self: two things. </w:t>
      </w:r>
      <w:commentRangeStart w:id="19"/>
      <w:r w:rsidRPr="006A2234">
        <w:rPr>
          <w:rFonts w:ascii="Arial" w:eastAsia="Times New Roman" w:hAnsi="Arial" w:cs="Arial"/>
          <w:color w:val="000000"/>
          <w:sz w:val="22"/>
          <w:szCs w:val="22"/>
        </w:rPr>
        <w:t xml:space="preserve">“Listen to older people” </w:t>
      </w:r>
      <w:commentRangeEnd w:id="19"/>
      <w:r w:rsidR="00FD5257">
        <w:rPr>
          <w:rStyle w:val="CommentReference"/>
        </w:rPr>
        <w:commentReference w:id="19"/>
      </w:r>
      <w:r w:rsidRPr="006A2234">
        <w:rPr>
          <w:rFonts w:ascii="Arial" w:eastAsia="Times New Roman" w:hAnsi="Arial" w:cs="Arial"/>
          <w:color w:val="000000"/>
          <w:sz w:val="22"/>
          <w:szCs w:val="22"/>
        </w:rPr>
        <w:t>. The first year of school entitled to himself did not listen to older people and that hurt him. “ always listen to people who have been there”. Second “life is short and have fun” </w:t>
      </w:r>
    </w:p>
    <w:p w14:paraId="1BA96EF9" w14:textId="77777777" w:rsidR="006A2234" w:rsidRPr="006A2234" w:rsidRDefault="006A2234" w:rsidP="006A2234">
      <w:pPr>
        <w:rPr>
          <w:rFonts w:ascii="Times New Roman" w:eastAsia="Times New Roman" w:hAnsi="Times New Roman" w:cs="Times New Roman"/>
          <w:color w:val="000000"/>
        </w:rPr>
      </w:pPr>
    </w:p>
    <w:p w14:paraId="4E12FB6E" w14:textId="3BD8CE4A" w:rsidR="006A2234" w:rsidRPr="006A2234" w:rsidRDefault="006A2234" w:rsidP="006A2234">
      <w:pPr>
        <w:rPr>
          <w:rFonts w:ascii="Times New Roman" w:eastAsia="Times New Roman" w:hAnsi="Times New Roman" w:cs="Times New Roman"/>
          <w:color w:val="000000"/>
        </w:rPr>
      </w:pPr>
      <w:r w:rsidRPr="006A2234">
        <w:rPr>
          <w:rFonts w:ascii="Arial" w:eastAsia="Times New Roman" w:hAnsi="Arial" w:cs="Arial"/>
          <w:color w:val="000000"/>
          <w:sz w:val="22"/>
          <w:szCs w:val="22"/>
        </w:rPr>
        <w:t xml:space="preserve">LOS: “I think living a life of significance is all about </w:t>
      </w:r>
      <w:commentRangeStart w:id="20"/>
      <w:r w:rsidRPr="006A2234">
        <w:rPr>
          <w:rFonts w:ascii="Arial" w:eastAsia="Times New Roman" w:hAnsi="Arial" w:cs="Arial"/>
          <w:color w:val="000000"/>
          <w:sz w:val="22"/>
          <w:szCs w:val="22"/>
        </w:rPr>
        <w:t>how you impact people and how you invest in people”</w:t>
      </w:r>
      <w:commentRangeEnd w:id="20"/>
      <w:r w:rsidR="00FD5257">
        <w:rPr>
          <w:rStyle w:val="CommentReference"/>
        </w:rPr>
        <w:commentReference w:id="20"/>
      </w:r>
      <w:r w:rsidRPr="006A2234">
        <w:rPr>
          <w:rFonts w:ascii="Arial" w:eastAsia="Times New Roman" w:hAnsi="Arial" w:cs="Arial"/>
          <w:color w:val="000000"/>
          <w:sz w:val="22"/>
          <w:szCs w:val="22"/>
        </w:rPr>
        <w:t xml:space="preserve">. Was a recruiting coordinator for a long time. What he learned was how to invest in young people. When you invest in people you make an impact whether it's beneficial or </w:t>
      </w:r>
      <w:r w:rsidR="00FD5257" w:rsidRPr="006A2234">
        <w:rPr>
          <w:rFonts w:ascii="Arial" w:eastAsia="Times New Roman" w:hAnsi="Arial" w:cs="Arial"/>
          <w:color w:val="000000"/>
          <w:sz w:val="22"/>
          <w:szCs w:val="22"/>
        </w:rPr>
        <w:t>not.</w:t>
      </w:r>
      <w:ins w:id="21" w:author="Champion, Teddy" w:date="2022-10-12T07:06:00Z">
        <w:r w:rsidR="00FD5257">
          <w:rPr>
            <w:rFonts w:ascii="Arial" w:eastAsia="Times New Roman" w:hAnsi="Arial" w:cs="Arial"/>
            <w:color w:val="000000"/>
            <w:sz w:val="22"/>
            <w:szCs w:val="22"/>
          </w:rPr>
          <w:t xml:space="preserve"> </w:t>
        </w:r>
      </w:ins>
      <w:r w:rsidR="00FD5257" w:rsidRPr="006A2234">
        <w:rPr>
          <w:rFonts w:ascii="Arial" w:eastAsia="Times New Roman" w:hAnsi="Arial" w:cs="Arial"/>
          <w:color w:val="000000"/>
          <w:sz w:val="22"/>
          <w:szCs w:val="22"/>
        </w:rPr>
        <w:t>”</w:t>
      </w:r>
      <w:ins w:id="22" w:author="Champion, Teddy" w:date="2022-10-12T07:06:00Z">
        <w:r w:rsidR="00FD5257">
          <w:rPr>
            <w:rFonts w:ascii="Arial" w:eastAsia="Times New Roman" w:hAnsi="Arial" w:cs="Arial"/>
            <w:color w:val="000000"/>
            <w:sz w:val="22"/>
            <w:szCs w:val="22"/>
          </w:rPr>
          <w:t>I</w:t>
        </w:r>
      </w:ins>
      <w:del w:id="23" w:author="Champion, Teddy" w:date="2022-10-12T07:06:00Z">
        <w:r w:rsidR="00FD5257" w:rsidRPr="006A2234" w:rsidDel="00FD103E">
          <w:rPr>
            <w:rFonts w:ascii="Arial" w:eastAsia="Times New Roman" w:hAnsi="Arial" w:cs="Arial"/>
            <w:color w:val="000000"/>
            <w:sz w:val="22"/>
            <w:szCs w:val="22"/>
          </w:rPr>
          <w:delText>i</w:delText>
        </w:r>
      </w:del>
      <w:r w:rsidR="00FD5257" w:rsidRPr="006A2234">
        <w:rPr>
          <w:rFonts w:ascii="Arial" w:eastAsia="Times New Roman" w:hAnsi="Arial" w:cs="Arial"/>
          <w:color w:val="000000"/>
          <w:sz w:val="22"/>
          <w:szCs w:val="22"/>
        </w:rPr>
        <w:t>f</w:t>
      </w:r>
      <w:r w:rsidRPr="006A2234">
        <w:rPr>
          <w:rFonts w:ascii="Arial" w:eastAsia="Times New Roman" w:hAnsi="Arial" w:cs="Arial"/>
          <w:color w:val="000000"/>
          <w:sz w:val="22"/>
          <w:szCs w:val="22"/>
        </w:rPr>
        <w:t xml:space="preserve"> you have made an impact on somebody then you have lived a life of significance”. Talk about this in recruiting “what is that </w:t>
      </w:r>
      <w:commentRangeStart w:id="24"/>
      <w:r w:rsidRPr="006A2234">
        <w:rPr>
          <w:rFonts w:ascii="Arial" w:eastAsia="Times New Roman" w:hAnsi="Arial" w:cs="Arial"/>
          <w:color w:val="000000"/>
          <w:sz w:val="22"/>
          <w:szCs w:val="22"/>
        </w:rPr>
        <w:t>dash</w:t>
      </w:r>
      <w:commentRangeEnd w:id="24"/>
      <w:r w:rsidR="004E79E3">
        <w:rPr>
          <w:rStyle w:val="CommentReference"/>
        </w:rPr>
        <w:commentReference w:id="24"/>
      </w:r>
      <w:r w:rsidRPr="006A2234">
        <w:rPr>
          <w:rFonts w:ascii="Arial" w:eastAsia="Times New Roman" w:hAnsi="Arial" w:cs="Arial"/>
          <w:color w:val="000000"/>
          <w:sz w:val="22"/>
          <w:szCs w:val="22"/>
        </w:rPr>
        <w:t xml:space="preserve"> about” year you were born and year you died your dash is the impact you left on people. </w:t>
      </w:r>
    </w:p>
    <w:p w14:paraId="494494E9" w14:textId="77777777" w:rsidR="006A2234" w:rsidRPr="006A2234" w:rsidRDefault="006A2234" w:rsidP="006A2234">
      <w:pPr>
        <w:spacing w:after="240"/>
        <w:rPr>
          <w:rFonts w:ascii="Times New Roman" w:eastAsia="Times New Roman" w:hAnsi="Times New Roman" w:cs="Times New Roman"/>
        </w:rPr>
      </w:pPr>
    </w:p>
    <w:p w14:paraId="67118256" w14:textId="77777777" w:rsidR="006A2234" w:rsidRPr="006A2234" w:rsidRDefault="006A2234" w:rsidP="006A2234">
      <w:pPr>
        <w:rPr>
          <w:rFonts w:ascii="Times New Roman" w:eastAsia="Times New Roman" w:hAnsi="Times New Roman" w:cs="Times New Roman"/>
        </w:rPr>
      </w:pPr>
    </w:p>
    <w:p w14:paraId="4FD93DA8" w14:textId="672C0FF2" w:rsidR="000422C0" w:rsidRDefault="004E79E3" w:rsidP="004E79E3">
      <w:pPr>
        <w:ind w:left="720"/>
        <w:rPr>
          <w:i/>
        </w:rPr>
      </w:pPr>
      <w:r>
        <w:rPr>
          <w:i/>
        </w:rPr>
        <w:t>Seems like a pretty good interview, but remember there is more to this paper. I don’t just want to get to know Coach Trulove; I want to know how this interview relates to you, affects your sense of a LOS.</w:t>
      </w:r>
    </w:p>
    <w:p w14:paraId="206CA73C" w14:textId="0B7A1C08" w:rsidR="004E79E3" w:rsidRDefault="004E79E3" w:rsidP="004E79E3">
      <w:pPr>
        <w:ind w:left="720"/>
        <w:rPr>
          <w:i/>
        </w:rPr>
      </w:pPr>
      <w:r>
        <w:rPr>
          <w:i/>
        </w:rPr>
        <w:t xml:space="preserve">Regarding coach, I feel like I know him a little bit, but mostly regarding his job. Give me a sense of his life outside of his job. </w:t>
      </w:r>
    </w:p>
    <w:p w14:paraId="66921E38" w14:textId="3A4BCF7D" w:rsidR="004E79E3" w:rsidRPr="004E79E3" w:rsidRDefault="004E79E3" w:rsidP="004E79E3">
      <w:pPr>
        <w:ind w:left="720"/>
        <w:rPr>
          <w:i/>
        </w:rPr>
      </w:pPr>
      <w:r>
        <w:rPr>
          <w:i/>
        </w:rPr>
        <w:t>Write it up in a real paper format, with a good introduction of the coach and why you selected him to interview. Then at the end, provide a conclusion that relates more to you and what you gained from this interview.</w:t>
      </w:r>
      <w:bookmarkStart w:id="25" w:name="_GoBack"/>
      <w:bookmarkEnd w:id="25"/>
    </w:p>
    <w:sectPr w:rsidR="004E79E3" w:rsidRPr="004E79E3">
      <w:pgSz w:w="12240" w:h="15840"/>
      <w:pgMar w:top="1440" w:right="1440" w:bottom="1440" w:left="1440"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 w:author="Champion, Teddy" w:date="2022-10-12T07:07:00Z" w:initials="CT">
    <w:p w14:paraId="3D4695D9" w14:textId="5CB41A78" w:rsidR="00FD5257" w:rsidRDefault="00FD5257">
      <w:pPr>
        <w:pStyle w:val="CommentText"/>
      </w:pPr>
      <w:r>
        <w:rPr>
          <w:rStyle w:val="CommentReference"/>
        </w:rPr>
        <w:annotationRef/>
      </w:r>
      <w:r>
        <w:t>Perhaps you typed this in a hurry as you were talking with Coach Trulove, but you need to re-type any errors before turning it in. Be as professional as possible at every phase of your work.</w:t>
      </w:r>
    </w:p>
  </w:comment>
  <w:comment w:id="5" w:author="Champion, Teddy" w:date="2022-10-12T07:09:00Z" w:initials="CT">
    <w:p w14:paraId="7BE98FC0" w14:textId="1F80BF29" w:rsidR="00FD5257" w:rsidRDefault="00FD5257">
      <w:pPr>
        <w:pStyle w:val="CommentText"/>
      </w:pPr>
      <w:r>
        <w:rPr>
          <w:rStyle w:val="CommentReference"/>
        </w:rPr>
        <w:annotationRef/>
      </w:r>
      <w:r>
        <w:t xml:space="preserve">Same thing here. </w:t>
      </w:r>
    </w:p>
  </w:comment>
  <w:comment w:id="12" w:author="Champion, Teddy" w:date="2022-10-12T07:11:00Z" w:initials="CT">
    <w:p w14:paraId="20584F60" w14:textId="537B09EB" w:rsidR="00FD5257" w:rsidRDefault="00FD5257">
      <w:pPr>
        <w:pStyle w:val="CommentText"/>
      </w:pPr>
      <w:r>
        <w:rPr>
          <w:rStyle w:val="CommentReference"/>
        </w:rPr>
        <w:annotationRef/>
      </w:r>
      <w:r>
        <w:t>The period goes before the quotation mark</w:t>
      </w:r>
    </w:p>
  </w:comment>
  <w:comment w:id="19" w:author="Champion, Teddy" w:date="2022-10-12T07:13:00Z" w:initials="CT">
    <w:p w14:paraId="32384D85" w14:textId="77A5304A" w:rsidR="00FD5257" w:rsidRDefault="00FD5257">
      <w:pPr>
        <w:pStyle w:val="CommentText"/>
      </w:pPr>
      <w:r>
        <w:rPr>
          <w:rStyle w:val="CommentReference"/>
        </w:rPr>
        <w:annotationRef/>
      </w:r>
      <w:r>
        <w:t>Great advice!</w:t>
      </w:r>
    </w:p>
  </w:comment>
  <w:comment w:id="20" w:author="Champion, Teddy" w:date="2022-10-12T07:14:00Z" w:initials="CT">
    <w:p w14:paraId="173A9121" w14:textId="54A023D4" w:rsidR="00FD5257" w:rsidRDefault="00FD5257">
      <w:pPr>
        <w:pStyle w:val="CommentText"/>
      </w:pPr>
      <w:r>
        <w:rPr>
          <w:rStyle w:val="CommentReference"/>
        </w:rPr>
        <w:annotationRef/>
      </w:r>
      <w:r>
        <w:t>Strong statement. Definitely build on this.</w:t>
      </w:r>
    </w:p>
  </w:comment>
  <w:comment w:id="24" w:author="Champion, Teddy" w:date="2022-10-12T07:14:00Z" w:initials="CT">
    <w:p w14:paraId="58E79643" w14:textId="0F25A15F" w:rsidR="004E79E3" w:rsidRDefault="004E79E3">
      <w:pPr>
        <w:pStyle w:val="CommentText"/>
      </w:pPr>
      <w:r>
        <w:rPr>
          <w:rStyle w:val="CommentReference"/>
        </w:rPr>
        <w:annotationRef/>
      </w:r>
      <w:r>
        <w:t>This is a cool buzz word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D4695D9" w15:done="0"/>
  <w15:commentEx w15:paraId="7BE98FC0" w15:done="0"/>
  <w15:commentEx w15:paraId="20584F60" w15:done="0"/>
  <w15:commentEx w15:paraId="32384D85" w15:done="0"/>
  <w15:commentEx w15:paraId="173A9121" w15:done="0"/>
  <w15:commentEx w15:paraId="58E7964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D4695D9" w16cid:durableId="26F0E644"/>
  <w16cid:commentId w16cid:paraId="7BE98FC0" w16cid:durableId="26F0E6AC"/>
  <w16cid:commentId w16cid:paraId="20584F60" w16cid:durableId="26F0E73B"/>
  <w16cid:commentId w16cid:paraId="32384D85" w16cid:durableId="26F0E7B1"/>
  <w16cid:commentId w16cid:paraId="173A9121" w16cid:durableId="26F0E7C7"/>
  <w16cid:commentId w16cid:paraId="58E79643" w16cid:durableId="26F0E7F0"/>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hampion, Teddy">
    <w15:presenceInfo w15:providerId="AD" w15:userId="S::rtchampi@bsc.edu::65fd0106-7387-42e6-be96-58de4215cf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2234"/>
    <w:rsid w:val="000422C0"/>
    <w:rsid w:val="00204457"/>
    <w:rsid w:val="00343386"/>
    <w:rsid w:val="004E79E3"/>
    <w:rsid w:val="006A2234"/>
    <w:rsid w:val="00FD52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4372747"/>
  <w15:chartTrackingRefBased/>
  <w15:docId w15:val="{E396EF2C-E661-644D-BB74-9A9E856443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A2234"/>
    <w:pPr>
      <w:spacing w:before="100" w:beforeAutospacing="1" w:after="100" w:afterAutospacing="1"/>
    </w:pPr>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FD5257"/>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D5257"/>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FD5257"/>
    <w:rPr>
      <w:sz w:val="16"/>
      <w:szCs w:val="16"/>
    </w:rPr>
  </w:style>
  <w:style w:type="paragraph" w:styleId="CommentText">
    <w:name w:val="annotation text"/>
    <w:basedOn w:val="Normal"/>
    <w:link w:val="CommentTextChar"/>
    <w:uiPriority w:val="99"/>
    <w:semiHidden/>
    <w:unhideWhenUsed/>
    <w:rsid w:val="00FD5257"/>
    <w:rPr>
      <w:sz w:val="20"/>
      <w:szCs w:val="20"/>
    </w:rPr>
  </w:style>
  <w:style w:type="character" w:customStyle="1" w:styleId="CommentTextChar">
    <w:name w:val="Comment Text Char"/>
    <w:basedOn w:val="DefaultParagraphFont"/>
    <w:link w:val="CommentText"/>
    <w:uiPriority w:val="99"/>
    <w:semiHidden/>
    <w:rsid w:val="00FD5257"/>
    <w:rPr>
      <w:sz w:val="20"/>
      <w:szCs w:val="20"/>
    </w:rPr>
  </w:style>
  <w:style w:type="paragraph" w:styleId="CommentSubject">
    <w:name w:val="annotation subject"/>
    <w:basedOn w:val="CommentText"/>
    <w:next w:val="CommentText"/>
    <w:link w:val="CommentSubjectChar"/>
    <w:uiPriority w:val="99"/>
    <w:semiHidden/>
    <w:unhideWhenUsed/>
    <w:rsid w:val="00FD5257"/>
    <w:rPr>
      <w:b/>
      <w:bCs/>
    </w:rPr>
  </w:style>
  <w:style w:type="character" w:customStyle="1" w:styleId="CommentSubjectChar">
    <w:name w:val="Comment Subject Char"/>
    <w:basedOn w:val="CommentTextChar"/>
    <w:link w:val="CommentSubject"/>
    <w:uiPriority w:val="99"/>
    <w:semiHidden/>
    <w:rsid w:val="00FD525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4178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4" Type="http://schemas.openxmlformats.org/officeDocument/2006/relationships/comments" Target="commen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665</Words>
  <Characters>3795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Williams, Will</dc:creator>
  <cp:keywords/>
  <dc:description/>
  <cp:lastModifiedBy>Champion, Teddy</cp:lastModifiedBy>
  <cp:revision>2</cp:revision>
  <dcterms:created xsi:type="dcterms:W3CDTF">2022-10-10T03:28:00Z</dcterms:created>
  <dcterms:modified xsi:type="dcterms:W3CDTF">2022-10-12T12:19:00Z</dcterms:modified>
</cp:coreProperties>
</file>