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D4F369" w14:textId="6F779BE7" w:rsidR="000B6EC1" w:rsidRDefault="000B6EC1" w:rsidP="000B6EC1">
      <w:pPr>
        <w:jc w:val="center"/>
      </w:pPr>
      <w:r>
        <w:t>Brain picking with Dr. Rector</w:t>
      </w:r>
    </w:p>
    <w:p w14:paraId="7AE84410" w14:textId="219C8074" w:rsidR="000B6EC1" w:rsidRDefault="00CD5C89" w:rsidP="000B6EC1">
      <w:r>
        <w:tab/>
        <w:t>On Tuesday October 3, I interviewed Dr. Richard Rector who is a professor in psychology at Birmingham</w:t>
      </w:r>
      <w:ins w:id="0" w:author="Champion, Teddy" w:date="2022-10-12T07:54:00Z">
        <w:r w:rsidR="00E43770">
          <w:t>-S</w:t>
        </w:r>
      </w:ins>
      <w:del w:id="1" w:author="Champion, Teddy" w:date="2022-10-12T07:54:00Z">
        <w:r w:rsidDel="00E43770">
          <w:delText xml:space="preserve"> </w:delText>
        </w:r>
        <w:r w:rsidR="000769A3" w:rsidDel="00E43770">
          <w:delText>S</w:delText>
        </w:r>
      </w:del>
      <w:r w:rsidR="000769A3">
        <w:t xml:space="preserve">outhern </w:t>
      </w:r>
      <w:del w:id="2" w:author="Champion, Teddy" w:date="2022-10-12T07:54:00Z">
        <w:r w:rsidR="000769A3" w:rsidDel="00E43770">
          <w:delText>university</w:delText>
        </w:r>
      </w:del>
      <w:ins w:id="3" w:author="Champion, Teddy" w:date="2022-10-12T07:54:00Z">
        <w:r w:rsidR="00E43770">
          <w:t>College</w:t>
        </w:r>
      </w:ins>
      <w:r w:rsidR="000769A3">
        <w:t xml:space="preserve">. When I first met Dr. </w:t>
      </w:r>
      <w:r w:rsidR="00837C10">
        <w:t>Rector,</w:t>
      </w:r>
      <w:r w:rsidR="000769A3">
        <w:t xml:space="preserve"> </w:t>
      </w:r>
      <w:r w:rsidR="00FC1D3B">
        <w:t>I didn’t know what to make of him at first, he is the best dressed of my current professors</w:t>
      </w:r>
      <w:r w:rsidR="00837C10">
        <w:t>, and seeming a bit standoffish at first. As the classes went on, I saw him conversate with other students warmly and even had a few chats with him myself and realized he was an amazingly approachable and understanding individual with whom I shared many interests. I chose Dr. Rector</w:t>
      </w:r>
      <w:r w:rsidR="00AC48C3">
        <w:t xml:space="preserve"> for my interview for this reason, he seemed </w:t>
      </w:r>
      <w:commentRangeStart w:id="4"/>
      <w:r w:rsidR="00AC48C3">
        <w:t>very</w:t>
      </w:r>
      <w:commentRangeEnd w:id="4"/>
      <w:r w:rsidR="00E43770">
        <w:rPr>
          <w:rStyle w:val="CommentReference"/>
        </w:rPr>
        <w:commentReference w:id="4"/>
      </w:r>
      <w:r w:rsidR="00AC48C3">
        <w:t xml:space="preserve"> knowledgeable </w:t>
      </w:r>
      <w:r w:rsidR="0007420E">
        <w:t>about psychology</w:t>
      </w:r>
      <w:r w:rsidR="00AC48C3">
        <w:t xml:space="preserve">, and this made talking to him very informative on my own path of the study of psychology. Overall, this was a great opportunity to interview a very learned individual </w:t>
      </w:r>
      <w:commentRangeStart w:id="5"/>
      <w:r w:rsidR="00AC48C3">
        <w:t>and I hope in this essay I can do it justice in sharing it</w:t>
      </w:r>
      <w:commentRangeEnd w:id="5"/>
      <w:r w:rsidR="00374FE3">
        <w:rPr>
          <w:rStyle w:val="CommentReference"/>
        </w:rPr>
        <w:commentReference w:id="5"/>
      </w:r>
      <w:r w:rsidR="00AC48C3">
        <w:t>.</w:t>
      </w:r>
    </w:p>
    <w:p w14:paraId="6091AA96" w14:textId="0D2E3B63" w:rsidR="00956371" w:rsidRDefault="00956371" w:rsidP="000B6EC1">
      <w:r>
        <w:tab/>
      </w:r>
      <w:r w:rsidR="001D6E3D">
        <w:t xml:space="preserve">I started off the interview </w:t>
      </w:r>
      <w:r w:rsidR="00A22490">
        <w:t xml:space="preserve">easy with asking what his </w:t>
      </w:r>
      <w:r w:rsidR="00DB736C">
        <w:t xml:space="preserve">professional work background was. I feel this is important in getting context </w:t>
      </w:r>
      <w:r w:rsidR="009D7397">
        <w:t xml:space="preserve">for where a person is </w:t>
      </w:r>
      <w:r w:rsidR="00D03634">
        <w:t>currently,</w:t>
      </w:r>
      <w:r w:rsidR="009D7397">
        <w:t xml:space="preserve"> and I thought it was a nice ice breaker</w:t>
      </w:r>
      <w:r w:rsidR="00550575">
        <w:t>.</w:t>
      </w:r>
      <w:r w:rsidR="000D6C29">
        <w:t xml:space="preserve"> </w:t>
      </w:r>
      <w:r w:rsidR="00D03634">
        <w:t xml:space="preserve">He goes on to talk about </w:t>
      </w:r>
      <w:r w:rsidR="00AA4F74">
        <w:t xml:space="preserve">his time working for a group home </w:t>
      </w:r>
      <w:r w:rsidR="0060516C">
        <w:t>for</w:t>
      </w:r>
      <w:r w:rsidR="00DD0010">
        <w:t xml:space="preserve"> adolescents with behavioral issues who were “one step </w:t>
      </w:r>
      <w:r w:rsidR="00471292">
        <w:t>away from being locked up” as Dr. Rector puts it</w:t>
      </w:r>
      <w:r w:rsidR="00FB3A65">
        <w:t>.</w:t>
      </w:r>
      <w:r w:rsidR="00F61B0C">
        <w:t xml:space="preserve"> This facility eventually lost funding </w:t>
      </w:r>
      <w:r w:rsidR="000A6422">
        <w:t>unfortunately and with it being solely funded by the government it was shut down and Dr. Rector laid off</w:t>
      </w:r>
      <w:r w:rsidR="0028558D">
        <w:t xml:space="preserve">. This was really the only </w:t>
      </w:r>
      <w:r w:rsidR="008C35C4">
        <w:t>work in psychology he did at this point before grad school</w:t>
      </w:r>
      <w:r w:rsidR="00E12269">
        <w:t xml:space="preserve">. He does tell </w:t>
      </w:r>
      <w:r w:rsidR="00C16A33">
        <w:t>of working as a</w:t>
      </w:r>
      <w:r w:rsidR="00D11EE2">
        <w:t xml:space="preserve"> sort of</w:t>
      </w:r>
      <w:r w:rsidR="00C16A33">
        <w:t xml:space="preserve"> </w:t>
      </w:r>
      <w:r w:rsidR="00055900">
        <w:t>one-on-one</w:t>
      </w:r>
      <w:r w:rsidR="00C16A33">
        <w:t xml:space="preserve"> rehab </w:t>
      </w:r>
      <w:r w:rsidR="00D11EE2">
        <w:t>assistant for an older gentleman</w:t>
      </w:r>
      <w:r w:rsidR="006062DD">
        <w:t>, who’s therapy included a couple of rounds of golf</w:t>
      </w:r>
      <w:r w:rsidR="00872B47">
        <w:t xml:space="preserve">. He was only paid about 10 dollars an hour for </w:t>
      </w:r>
      <w:r w:rsidR="002B0893">
        <w:t>this,</w:t>
      </w:r>
      <w:r w:rsidR="00872B47">
        <w:t xml:space="preserve"> </w:t>
      </w:r>
      <w:r w:rsidR="00055900">
        <w:t>but he did say it was quite fun.</w:t>
      </w:r>
    </w:p>
    <w:p w14:paraId="3B9A52D7" w14:textId="6EC03764" w:rsidR="00AC48C3" w:rsidRDefault="00832253" w:rsidP="000B6EC1">
      <w:r>
        <w:tab/>
      </w:r>
      <w:r w:rsidR="00D06D3D">
        <w:t xml:space="preserve">This moves into my next </w:t>
      </w:r>
      <w:r w:rsidR="004E69E3">
        <w:t>question;</w:t>
      </w:r>
      <w:r w:rsidR="00C678DD">
        <w:t xml:space="preserve"> how di</w:t>
      </w:r>
      <w:r w:rsidR="00ED014A">
        <w:t>d he decide to go into his current field of work</w:t>
      </w:r>
      <w:r w:rsidR="004E69E3">
        <w:t>?</w:t>
      </w:r>
      <w:r w:rsidR="00013403">
        <w:t xml:space="preserve"> H</w:t>
      </w:r>
      <w:r w:rsidR="00F83E50">
        <w:t xml:space="preserve">e </w:t>
      </w:r>
      <w:r w:rsidR="00013403">
        <w:t>claims this was on accident</w:t>
      </w:r>
      <w:r w:rsidR="009924F2">
        <w:t xml:space="preserve">, </w:t>
      </w:r>
      <w:r w:rsidR="009410CF">
        <w:t xml:space="preserve">he had always wanted to do </w:t>
      </w:r>
      <w:r w:rsidR="009842A0">
        <w:t>psychology,</w:t>
      </w:r>
      <w:r w:rsidR="009410CF">
        <w:t xml:space="preserve"> but his </w:t>
      </w:r>
      <w:r w:rsidR="004E1DD4">
        <w:t>specific</w:t>
      </w:r>
      <w:r w:rsidR="009410CF">
        <w:t xml:space="preserve"> field was what</w:t>
      </w:r>
      <w:r w:rsidR="004E1DD4">
        <w:t xml:space="preserve"> he was unsure about</w:t>
      </w:r>
      <w:r w:rsidR="00D61041">
        <w:t xml:space="preserve">. </w:t>
      </w:r>
      <w:r w:rsidR="00921667">
        <w:t xml:space="preserve">At </w:t>
      </w:r>
      <w:r w:rsidR="009842A0">
        <w:t>first,</w:t>
      </w:r>
      <w:r w:rsidR="00921667">
        <w:t xml:space="preserve"> he had got on with </w:t>
      </w:r>
      <w:r w:rsidR="00551DF2">
        <w:t xml:space="preserve">a professor at UAB who worked with at risk </w:t>
      </w:r>
      <w:r w:rsidR="005D5FAE">
        <w:t>kids who needed someone to work with him. This only lasted about three months</w:t>
      </w:r>
      <w:r w:rsidR="009842A0">
        <w:t xml:space="preserve"> until the guy he had initially signed with got a massive grant and moved off to Washington </w:t>
      </w:r>
      <w:r w:rsidR="00C47511">
        <w:t xml:space="preserve">D.C. </w:t>
      </w:r>
      <w:r w:rsidR="000D006E">
        <w:t>“so there I was in grad school</w:t>
      </w:r>
      <w:r w:rsidR="001A21E6">
        <w:t xml:space="preserve"> with no </w:t>
      </w:r>
      <w:r w:rsidR="005A092F">
        <w:t>mentor,</w:t>
      </w:r>
      <w:r w:rsidR="001A21E6">
        <w:t xml:space="preserve"> and I panicked.”</w:t>
      </w:r>
      <w:r w:rsidR="00F1429D">
        <w:t xml:space="preserve"> </w:t>
      </w:r>
      <w:r w:rsidR="00433E71">
        <w:t>In psychology, it’s not like med school or law</w:t>
      </w:r>
      <w:r w:rsidR="005A092F">
        <w:t xml:space="preserve">, you don’t </w:t>
      </w:r>
      <w:r w:rsidR="00ED6D4D">
        <w:t>apply,</w:t>
      </w:r>
      <w:r w:rsidR="005A092F">
        <w:t xml:space="preserve"> and they choose like 50 or so people, you </w:t>
      </w:r>
      <w:r w:rsidR="00C9465E">
        <w:t>must</w:t>
      </w:r>
      <w:r w:rsidR="005A092F">
        <w:t xml:space="preserve"> </w:t>
      </w:r>
      <w:r w:rsidR="00E07917">
        <w:t xml:space="preserve">find a mentor who needs an </w:t>
      </w:r>
      <w:r w:rsidR="00C9465E">
        <w:t>assistant,</w:t>
      </w:r>
      <w:r w:rsidR="00B04497">
        <w:t xml:space="preserve"> and they pay for your college and the rest is on you.</w:t>
      </w:r>
      <w:r w:rsidR="00A1171C">
        <w:t xml:space="preserve"> </w:t>
      </w:r>
      <w:r w:rsidR="00ED6D4D">
        <w:t>So,</w:t>
      </w:r>
      <w:r w:rsidR="00A1171C">
        <w:t xml:space="preserve"> without a mentor Dr. Rector couldn’t pay for his school so he soon discovered </w:t>
      </w:r>
      <w:r w:rsidR="00ED6D4D">
        <w:t>a mentor working with kids with disabilities and he kind of stuck with it</w:t>
      </w:r>
      <w:r w:rsidR="006E504C">
        <w:t xml:space="preserve">, even if it was something he didn’t go to school for he </w:t>
      </w:r>
      <w:r w:rsidR="00DB39EB">
        <w:t>enjoyed it</w:t>
      </w:r>
      <w:commentRangeStart w:id="6"/>
      <w:r w:rsidR="00DB39EB">
        <w:t>.</w:t>
      </w:r>
      <w:commentRangeEnd w:id="6"/>
      <w:r w:rsidR="00374FE3">
        <w:rPr>
          <w:rStyle w:val="CommentReference"/>
        </w:rPr>
        <w:commentReference w:id="6"/>
      </w:r>
    </w:p>
    <w:p w14:paraId="7F658EBD" w14:textId="36A18ACB" w:rsidR="00DB39EB" w:rsidRDefault="00DB39EB" w:rsidP="000B6EC1">
      <w:r>
        <w:tab/>
      </w:r>
      <w:r w:rsidR="00231CFA">
        <w:t xml:space="preserve">He had gone through with this and found out about an opening </w:t>
      </w:r>
      <w:r w:rsidR="00D132C0">
        <w:t>at BSC</w:t>
      </w:r>
      <w:r w:rsidR="005F0298">
        <w:t xml:space="preserve"> for temporary position </w:t>
      </w:r>
      <w:r w:rsidR="00F179F6">
        <w:t xml:space="preserve">replacing a sick psych professor. This wound up not being a </w:t>
      </w:r>
      <w:r w:rsidR="007C2A96">
        <w:t>temporary thing and BSC asked if he could replace the professor permanently</w:t>
      </w:r>
      <w:r w:rsidR="00D42D53">
        <w:t>. He agreed, quit his post-doc</w:t>
      </w:r>
      <w:r w:rsidR="00996949">
        <w:t xml:space="preserve">toral, and became a </w:t>
      </w:r>
      <w:r w:rsidR="00C7019B">
        <w:t>full-time</w:t>
      </w:r>
      <w:r w:rsidR="00996949">
        <w:t xml:space="preserve"> professor at BSC.</w:t>
      </w:r>
    </w:p>
    <w:p w14:paraId="1FFD2271" w14:textId="0C1FB5C9" w:rsidR="00D132C0" w:rsidRDefault="00D132C0" w:rsidP="000B6EC1">
      <w:r>
        <w:tab/>
      </w:r>
      <w:r w:rsidR="00455BCF">
        <w:t xml:space="preserve">I then go on to ask about his personal life, and how he balances </w:t>
      </w:r>
      <w:r w:rsidR="00207DC8">
        <w:t>work, family, and health in general.</w:t>
      </w:r>
    </w:p>
    <w:p w14:paraId="378D9DEA" w14:textId="4EEFDA55" w:rsidR="001C1F82" w:rsidRDefault="001C1F82" w:rsidP="000B6EC1"/>
    <w:p w14:paraId="1C91DBBD" w14:textId="2D9DC056" w:rsidR="001C1F82" w:rsidRDefault="001C1F82" w:rsidP="001C1F82">
      <w:pPr>
        <w:ind w:left="2160"/>
        <w:rPr>
          <w:i/>
        </w:rPr>
      </w:pPr>
      <w:r>
        <w:rPr>
          <w:i/>
        </w:rPr>
        <w:t>Sounds like a good interview. I assume there is more to it that you can add. R</w:t>
      </w:r>
      <w:r>
        <w:rPr>
          <w:i/>
        </w:rPr>
        <w:t xml:space="preserve">emember there is more to this paper. I don’t just want to get to know </w:t>
      </w:r>
      <w:r>
        <w:rPr>
          <w:i/>
        </w:rPr>
        <w:t>Dr. Rector</w:t>
      </w:r>
      <w:r>
        <w:rPr>
          <w:i/>
        </w:rPr>
        <w:t>; I want to know how this interview relates to you, affects your sense of a LOS.</w:t>
      </w:r>
    </w:p>
    <w:p w14:paraId="22A7AE04" w14:textId="6E1B93D2" w:rsidR="001C1F82" w:rsidRDefault="001C1F82" w:rsidP="001C1F82">
      <w:pPr>
        <w:ind w:left="2160"/>
        <w:rPr>
          <w:i/>
        </w:rPr>
      </w:pPr>
      <w:r>
        <w:rPr>
          <w:i/>
        </w:rPr>
        <w:lastRenderedPageBreak/>
        <w:t xml:space="preserve">Regarding </w:t>
      </w:r>
      <w:r>
        <w:rPr>
          <w:i/>
        </w:rPr>
        <w:t>Rector</w:t>
      </w:r>
      <w:r>
        <w:rPr>
          <w:i/>
        </w:rPr>
        <w:t xml:space="preserve">, I feel like I know him a little bit, but mostly regarding his job. Give me a sense of his life outside of his job. </w:t>
      </w:r>
    </w:p>
    <w:p w14:paraId="15CB8674" w14:textId="614167FF" w:rsidR="001C1F82" w:rsidRPr="004E79E3" w:rsidRDefault="001C1F82" w:rsidP="001C1F82">
      <w:pPr>
        <w:ind w:left="2160"/>
        <w:rPr>
          <w:i/>
        </w:rPr>
      </w:pPr>
      <w:r>
        <w:rPr>
          <w:i/>
        </w:rPr>
        <w:t xml:space="preserve">Write it up in a real paper format, with a good introduction of the </w:t>
      </w:r>
      <w:r>
        <w:rPr>
          <w:i/>
        </w:rPr>
        <w:t xml:space="preserve">subject </w:t>
      </w:r>
      <w:r>
        <w:rPr>
          <w:i/>
        </w:rPr>
        <w:t xml:space="preserve">and why you selected him to interview. Then at the end, provide a conclusion that relates more to </w:t>
      </w:r>
      <w:bookmarkStart w:id="7" w:name="_GoBack"/>
      <w:r w:rsidRPr="001C1F82">
        <w:rPr>
          <w:i/>
          <w:u w:val="single"/>
        </w:rPr>
        <w:t>you</w:t>
      </w:r>
      <w:bookmarkEnd w:id="7"/>
      <w:r>
        <w:rPr>
          <w:i/>
        </w:rPr>
        <w:t xml:space="preserve"> and what you gained from this interview.</w:t>
      </w:r>
    </w:p>
    <w:p w14:paraId="6297D993" w14:textId="7D1EAAF8" w:rsidR="001C1F82" w:rsidRPr="001C1F82" w:rsidRDefault="001C1F82" w:rsidP="000B6EC1">
      <w:pPr>
        <w:rPr>
          <w:i/>
        </w:rPr>
      </w:pPr>
    </w:p>
    <w:sectPr w:rsidR="001C1F82" w:rsidRPr="001C1F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" w:author="Champion, Teddy" w:date="2022-10-12T07:56:00Z" w:initials="CT">
    <w:p w14:paraId="5E9B7183" w14:textId="55A5960C" w:rsidR="00E43770" w:rsidRDefault="00E43770">
      <w:pPr>
        <w:pStyle w:val="CommentText"/>
      </w:pPr>
      <w:r>
        <w:rPr>
          <w:rStyle w:val="CommentReference"/>
        </w:rPr>
        <w:annotationRef/>
      </w:r>
      <w:r>
        <w:t>Delete “very” any chance you can. You use it here 3 times in 2 sentences in a row.</w:t>
      </w:r>
    </w:p>
  </w:comment>
  <w:comment w:id="5" w:author="Champion, Teddy" w:date="2022-10-12T07:58:00Z" w:initials="CT">
    <w:p w14:paraId="74A32344" w14:textId="1365C4B0" w:rsidR="00374FE3" w:rsidRDefault="00374FE3">
      <w:pPr>
        <w:pStyle w:val="CommentText"/>
      </w:pPr>
      <w:r>
        <w:rPr>
          <w:rStyle w:val="CommentReference"/>
        </w:rPr>
        <w:annotationRef/>
      </w:r>
      <w:r>
        <w:t xml:space="preserve">In this intro paragraph, tell me more about why you chose him to interview related to your quest to define a life of significance. </w:t>
      </w:r>
    </w:p>
  </w:comment>
  <w:comment w:id="6" w:author="Champion, Teddy" w:date="2022-10-12T08:01:00Z" w:initials="CT">
    <w:p w14:paraId="42374FE1" w14:textId="015DF229" w:rsidR="00374FE3" w:rsidRDefault="00374FE3">
      <w:pPr>
        <w:pStyle w:val="CommentText"/>
      </w:pPr>
      <w:r>
        <w:rPr>
          <w:rStyle w:val="CommentReference"/>
        </w:rPr>
        <w:annotationRef/>
      </w:r>
      <w:r>
        <w:t xml:space="preserve">The biography of his early career isn’t needed </w:t>
      </w:r>
      <w:r w:rsidR="001C1F82">
        <w:t xml:space="preserve">unless you frame it as part of dealing with failure or unexpected turns.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E9B7183" w15:done="0"/>
  <w15:commentEx w15:paraId="74A32344" w15:done="0"/>
  <w15:commentEx w15:paraId="42374FE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E9B7183" w16cid:durableId="26F0F19E"/>
  <w16cid:commentId w16cid:paraId="74A32344" w16cid:durableId="26F0F214"/>
  <w16cid:commentId w16cid:paraId="42374FE1" w16cid:durableId="26F0F2DC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Champion, Teddy">
    <w15:presenceInfo w15:providerId="AD" w15:userId="S::rtchampi@bsc.edu::65fd0106-7387-42e6-be96-58de4215cf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EC1"/>
    <w:rsid w:val="00013403"/>
    <w:rsid w:val="00055900"/>
    <w:rsid w:val="0007420E"/>
    <w:rsid w:val="000769A3"/>
    <w:rsid w:val="000A6422"/>
    <w:rsid w:val="000B6EC1"/>
    <w:rsid w:val="000D006E"/>
    <w:rsid w:val="000D6C29"/>
    <w:rsid w:val="001A21E6"/>
    <w:rsid w:val="001C1F82"/>
    <w:rsid w:val="001D6E3D"/>
    <w:rsid w:val="00207DC8"/>
    <w:rsid w:val="00231CFA"/>
    <w:rsid w:val="0028558D"/>
    <w:rsid w:val="002925AB"/>
    <w:rsid w:val="002B0893"/>
    <w:rsid w:val="00374FE3"/>
    <w:rsid w:val="00433E71"/>
    <w:rsid w:val="00455BCF"/>
    <w:rsid w:val="00471292"/>
    <w:rsid w:val="004E1DD4"/>
    <w:rsid w:val="004E69E3"/>
    <w:rsid w:val="00526DCE"/>
    <w:rsid w:val="00550575"/>
    <w:rsid w:val="00551DF2"/>
    <w:rsid w:val="005A092F"/>
    <w:rsid w:val="005D5FAE"/>
    <w:rsid w:val="005F0298"/>
    <w:rsid w:val="0060516C"/>
    <w:rsid w:val="00605F75"/>
    <w:rsid w:val="006062DD"/>
    <w:rsid w:val="006A11B1"/>
    <w:rsid w:val="006E504C"/>
    <w:rsid w:val="007C2A96"/>
    <w:rsid w:val="00832253"/>
    <w:rsid w:val="00837C10"/>
    <w:rsid w:val="00872B47"/>
    <w:rsid w:val="008C35C4"/>
    <w:rsid w:val="00921667"/>
    <w:rsid w:val="009410CF"/>
    <w:rsid w:val="00956371"/>
    <w:rsid w:val="009842A0"/>
    <w:rsid w:val="009924F2"/>
    <w:rsid w:val="00996949"/>
    <w:rsid w:val="009D7397"/>
    <w:rsid w:val="00A1171C"/>
    <w:rsid w:val="00A22490"/>
    <w:rsid w:val="00A43768"/>
    <w:rsid w:val="00AA4F74"/>
    <w:rsid w:val="00AC48C3"/>
    <w:rsid w:val="00B04497"/>
    <w:rsid w:val="00C16A33"/>
    <w:rsid w:val="00C47511"/>
    <w:rsid w:val="00C678DD"/>
    <w:rsid w:val="00C7019B"/>
    <w:rsid w:val="00C9465E"/>
    <w:rsid w:val="00CD5C89"/>
    <w:rsid w:val="00D03634"/>
    <w:rsid w:val="00D06D3D"/>
    <w:rsid w:val="00D11EE2"/>
    <w:rsid w:val="00D132C0"/>
    <w:rsid w:val="00D42D53"/>
    <w:rsid w:val="00D61041"/>
    <w:rsid w:val="00DB39EB"/>
    <w:rsid w:val="00DB736C"/>
    <w:rsid w:val="00DD0010"/>
    <w:rsid w:val="00E07917"/>
    <w:rsid w:val="00E12269"/>
    <w:rsid w:val="00E43770"/>
    <w:rsid w:val="00ED014A"/>
    <w:rsid w:val="00ED6D4D"/>
    <w:rsid w:val="00F1429D"/>
    <w:rsid w:val="00F179F6"/>
    <w:rsid w:val="00F61B0C"/>
    <w:rsid w:val="00F83E50"/>
    <w:rsid w:val="00FB3A65"/>
    <w:rsid w:val="00FC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794E0"/>
  <w15:chartTrackingRefBased/>
  <w15:docId w15:val="{A96F9B60-DF86-49C8-B398-C49A0D4AC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377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3770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437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7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37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7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7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4" Type="http://schemas.openxmlformats.org/officeDocument/2006/relationships/comments" Target="commen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2</Pages>
  <Words>546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Stone</dc:creator>
  <cp:keywords/>
  <dc:description/>
  <cp:lastModifiedBy>Champion, Teddy</cp:lastModifiedBy>
  <cp:revision>71</cp:revision>
  <dcterms:created xsi:type="dcterms:W3CDTF">2022-10-09T01:33:00Z</dcterms:created>
  <dcterms:modified xsi:type="dcterms:W3CDTF">2022-10-12T13:06:00Z</dcterms:modified>
</cp:coreProperties>
</file>