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4C9A003F" w:rsidR="008C5839" w:rsidRDefault="00AF3877">
      <w:pPr>
        <w:spacing w:line="480" w:lineRule="auto"/>
        <w:rPr>
          <w:rFonts w:ascii="Times New Roman" w:eastAsia="Times New Roman" w:hAnsi="Times New Roman" w:cs="Times New Roman"/>
          <w:sz w:val="24"/>
          <w:szCs w:val="24"/>
        </w:rPr>
      </w:pPr>
      <w:r>
        <w:rPr>
          <w:rStyle w:val="CommentReference"/>
        </w:rPr>
        <w:commentReference w:id="0"/>
      </w:r>
      <w:r w:rsidR="0067405B">
        <w:tab/>
      </w:r>
      <w:r w:rsidR="0067405B">
        <w:rPr>
          <w:rFonts w:ascii="Times New Roman" w:eastAsia="Times New Roman" w:hAnsi="Times New Roman" w:cs="Times New Roman"/>
          <w:sz w:val="24"/>
          <w:szCs w:val="24"/>
        </w:rPr>
        <w:t>I first met Court Coley when I was touring my current college Birmingham</w:t>
      </w:r>
      <w:ins w:id="1" w:author="Champion, Teddy" w:date="2022-10-12T08:16:00Z">
        <w:r>
          <w:rPr>
            <w:rFonts w:ascii="Times New Roman" w:eastAsia="Times New Roman" w:hAnsi="Times New Roman" w:cs="Times New Roman"/>
            <w:sz w:val="24"/>
            <w:szCs w:val="24"/>
          </w:rPr>
          <w:t>-</w:t>
        </w:r>
      </w:ins>
      <w:del w:id="2" w:author="Champion, Teddy" w:date="2022-10-12T08:16:00Z">
        <w:r w:rsidR="0067405B" w:rsidDel="00AF3877">
          <w:rPr>
            <w:rFonts w:ascii="Times New Roman" w:eastAsia="Times New Roman" w:hAnsi="Times New Roman" w:cs="Times New Roman"/>
            <w:sz w:val="24"/>
            <w:szCs w:val="24"/>
          </w:rPr>
          <w:delText xml:space="preserve"> </w:delText>
        </w:r>
      </w:del>
      <w:r w:rsidR="0067405B">
        <w:rPr>
          <w:rFonts w:ascii="Times New Roman" w:eastAsia="Times New Roman" w:hAnsi="Times New Roman" w:cs="Times New Roman"/>
          <w:sz w:val="24"/>
          <w:szCs w:val="24"/>
        </w:rPr>
        <w:t>Southern College. I knew a few things about him before meeting him. I knew he had just finished his last year playing football for Birmingham</w:t>
      </w:r>
      <w:ins w:id="3" w:author="Champion, Teddy" w:date="2022-10-12T08:16:00Z">
        <w:r>
          <w:rPr>
            <w:rFonts w:ascii="Times New Roman" w:eastAsia="Times New Roman" w:hAnsi="Times New Roman" w:cs="Times New Roman"/>
            <w:sz w:val="24"/>
            <w:szCs w:val="24"/>
          </w:rPr>
          <w:t>-</w:t>
        </w:r>
      </w:ins>
      <w:del w:id="4" w:author="Champion, Teddy" w:date="2022-10-12T08:16:00Z">
        <w:r w:rsidR="0067405B" w:rsidDel="00AF3877">
          <w:rPr>
            <w:rFonts w:ascii="Times New Roman" w:eastAsia="Times New Roman" w:hAnsi="Times New Roman" w:cs="Times New Roman"/>
            <w:sz w:val="24"/>
            <w:szCs w:val="24"/>
          </w:rPr>
          <w:delText xml:space="preserve"> </w:delText>
        </w:r>
      </w:del>
      <w:r w:rsidR="0067405B">
        <w:rPr>
          <w:rFonts w:ascii="Times New Roman" w:eastAsia="Times New Roman" w:hAnsi="Times New Roman" w:cs="Times New Roman"/>
          <w:sz w:val="24"/>
          <w:szCs w:val="24"/>
        </w:rPr>
        <w:t>Southern College (BSC), that he was great</w:t>
      </w:r>
      <w:r w:rsidR="0067405B">
        <w:rPr>
          <w:rFonts w:ascii="Times New Roman" w:eastAsia="Times New Roman" w:hAnsi="Times New Roman" w:cs="Times New Roman"/>
          <w:sz w:val="24"/>
          <w:szCs w:val="24"/>
        </w:rPr>
        <w:t xml:space="preserve"> friends with one of my hometown family friends, and that there were a lot of talks about him becoming BSC’s position coach for football.</w:t>
      </w:r>
      <w:ins w:id="5" w:author="Champion, Teddy" w:date="2022-10-12T08:16:00Z">
        <w:r>
          <w:rPr>
            <w:rFonts w:ascii="Times New Roman" w:eastAsia="Times New Roman" w:hAnsi="Times New Roman" w:cs="Times New Roman"/>
            <w:sz w:val="24"/>
            <w:szCs w:val="24"/>
          </w:rPr>
          <w:t xml:space="preserve"> </w:t>
        </w:r>
      </w:ins>
      <w:del w:id="6" w:author="Champion, Teddy" w:date="2022-10-12T08:16:00Z">
        <w:r w:rsidR="0067405B" w:rsidDel="00AF3877">
          <w:rPr>
            <w:rFonts w:ascii="Times New Roman" w:eastAsia="Times New Roman" w:hAnsi="Times New Roman" w:cs="Times New Roman"/>
            <w:sz w:val="24"/>
            <w:szCs w:val="24"/>
          </w:rPr>
          <w:delText xml:space="preserve">  </w:delText>
        </w:r>
      </w:del>
      <w:r w:rsidR="0067405B">
        <w:rPr>
          <w:rFonts w:ascii="Times New Roman" w:eastAsia="Times New Roman" w:hAnsi="Times New Roman" w:cs="Times New Roman"/>
          <w:sz w:val="24"/>
          <w:szCs w:val="24"/>
        </w:rPr>
        <w:t>Upon first meeting Court I wondered how and why he decided that he wanted to become a football coach and what challen</w:t>
      </w:r>
      <w:r w:rsidR="0067405B">
        <w:rPr>
          <w:rFonts w:ascii="Times New Roman" w:eastAsia="Times New Roman" w:hAnsi="Times New Roman" w:cs="Times New Roman"/>
          <w:sz w:val="24"/>
          <w:szCs w:val="24"/>
        </w:rPr>
        <w:t xml:space="preserve">ges he faced when stepping into this new role for him. I had long thoughts about becoming a football coach myself and questioned what type of challenges came </w:t>
      </w:r>
      <w:commentRangeStart w:id="7"/>
      <w:r w:rsidR="0067405B">
        <w:rPr>
          <w:rFonts w:ascii="Times New Roman" w:eastAsia="Times New Roman" w:hAnsi="Times New Roman" w:cs="Times New Roman"/>
          <w:sz w:val="24"/>
          <w:szCs w:val="24"/>
        </w:rPr>
        <w:t>abroad</w:t>
      </w:r>
      <w:commentRangeEnd w:id="7"/>
      <w:r>
        <w:rPr>
          <w:rStyle w:val="CommentReference"/>
        </w:rPr>
        <w:commentReference w:id="7"/>
      </w:r>
      <w:r w:rsidR="0067405B">
        <w:rPr>
          <w:rFonts w:ascii="Times New Roman" w:eastAsia="Times New Roman" w:hAnsi="Times New Roman" w:cs="Times New Roman"/>
          <w:sz w:val="24"/>
          <w:szCs w:val="24"/>
        </w:rPr>
        <w:t xml:space="preserve"> and how much different it is from coming straight from a player to a coach</w:t>
      </w:r>
      <w:commentRangeStart w:id="8"/>
      <w:r w:rsidR="0067405B">
        <w:rPr>
          <w:rFonts w:ascii="Times New Roman" w:eastAsia="Times New Roman" w:hAnsi="Times New Roman" w:cs="Times New Roman"/>
          <w:sz w:val="24"/>
          <w:szCs w:val="24"/>
        </w:rPr>
        <w:t xml:space="preserve">. </w:t>
      </w:r>
      <w:commentRangeEnd w:id="8"/>
      <w:r>
        <w:rPr>
          <w:rStyle w:val="CommentReference"/>
        </w:rPr>
        <w:commentReference w:id="8"/>
      </w:r>
    </w:p>
    <w:p w14:paraId="00000002" w14:textId="32B8743D" w:rsidR="008C5839" w:rsidRDefault="0067405B">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Just recently</w:t>
      </w:r>
      <w:r>
        <w:rPr>
          <w:rFonts w:ascii="Times New Roman" w:eastAsia="Times New Roman" w:hAnsi="Times New Roman" w:cs="Times New Roman"/>
          <w:sz w:val="24"/>
          <w:szCs w:val="24"/>
        </w:rPr>
        <w:t xml:space="preserve"> I was able to </w:t>
      </w:r>
      <w:del w:id="9" w:author="Champion, Teddy" w:date="2022-10-12T08:18:00Z">
        <w:r w:rsidDel="00AF3877">
          <w:rPr>
            <w:rFonts w:ascii="Times New Roman" w:eastAsia="Times New Roman" w:hAnsi="Times New Roman" w:cs="Times New Roman"/>
            <w:sz w:val="24"/>
            <w:szCs w:val="24"/>
          </w:rPr>
          <w:delText xml:space="preserve">actually </w:delText>
        </w:r>
      </w:del>
      <w:r>
        <w:rPr>
          <w:rFonts w:ascii="Times New Roman" w:eastAsia="Times New Roman" w:hAnsi="Times New Roman" w:cs="Times New Roman"/>
          <w:sz w:val="24"/>
          <w:szCs w:val="24"/>
        </w:rPr>
        <w:t xml:space="preserve">sit with </w:t>
      </w:r>
      <w:commentRangeStart w:id="10"/>
      <w:r>
        <w:rPr>
          <w:rFonts w:ascii="Times New Roman" w:eastAsia="Times New Roman" w:hAnsi="Times New Roman" w:cs="Times New Roman"/>
          <w:sz w:val="24"/>
          <w:szCs w:val="24"/>
        </w:rPr>
        <w:t xml:space="preserve">Court Coley </w:t>
      </w:r>
      <w:commentRangeEnd w:id="10"/>
      <w:r w:rsidR="00AF3877">
        <w:rPr>
          <w:rStyle w:val="CommentReference"/>
        </w:rPr>
        <w:commentReference w:id="10"/>
      </w:r>
      <w:r>
        <w:rPr>
          <w:rFonts w:ascii="Times New Roman" w:eastAsia="Times New Roman" w:hAnsi="Times New Roman" w:cs="Times New Roman"/>
          <w:sz w:val="24"/>
          <w:szCs w:val="24"/>
        </w:rPr>
        <w:t>in his office and ask him some questions that I had and ask him his views on a couple of different things. I wanted to know what made him so invested in being a coach and see if his interests were the same as mi</w:t>
      </w:r>
      <w:r>
        <w:rPr>
          <w:rFonts w:ascii="Times New Roman" w:eastAsia="Times New Roman" w:hAnsi="Times New Roman" w:cs="Times New Roman"/>
          <w:sz w:val="24"/>
          <w:szCs w:val="24"/>
        </w:rPr>
        <w:t>ne. These were some of the different questions I have asked him.</w:t>
      </w:r>
    </w:p>
    <w:p w14:paraId="00000003" w14:textId="77777777" w:rsidR="008C5839" w:rsidRDefault="008C5839">
      <w:pPr>
        <w:spacing w:line="480" w:lineRule="auto"/>
        <w:rPr>
          <w:rFonts w:ascii="Times New Roman" w:eastAsia="Times New Roman" w:hAnsi="Times New Roman" w:cs="Times New Roman"/>
          <w:sz w:val="24"/>
          <w:szCs w:val="24"/>
        </w:rPr>
      </w:pPr>
    </w:p>
    <w:p w14:paraId="00000004" w14:textId="77777777" w:rsidR="008C5839" w:rsidRDefault="0067405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Where were you born and raised? What was your hometown like?</w:t>
      </w:r>
    </w:p>
    <w:p w14:paraId="00000005" w14:textId="77777777" w:rsidR="008C5839" w:rsidRDefault="0067405B">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Gadsden, Alabama Born and raised and come to your typical mid-small town in Alabama kind of </w:t>
      </w:r>
      <w:commentRangeStart w:id="11"/>
      <w:r>
        <w:rPr>
          <w:rFonts w:ascii="Times New Roman" w:eastAsia="Times New Roman" w:hAnsi="Times New Roman" w:cs="Times New Roman"/>
          <w:sz w:val="24"/>
          <w:szCs w:val="24"/>
        </w:rPr>
        <w:t>rule</w:t>
      </w:r>
      <w:commentRangeEnd w:id="11"/>
      <w:r w:rsidR="00AE3591">
        <w:rPr>
          <w:rStyle w:val="CommentReference"/>
        </w:rPr>
        <w:commentReference w:id="11"/>
      </w:r>
      <w:r>
        <w:rPr>
          <w:rFonts w:ascii="Times New Roman" w:eastAsia="Times New Roman" w:hAnsi="Times New Roman" w:cs="Times New Roman"/>
          <w:sz w:val="24"/>
          <w:szCs w:val="24"/>
        </w:rPr>
        <w:t xml:space="preserve"> and country but it was a pretty</w:t>
      </w:r>
      <w:r>
        <w:rPr>
          <w:rFonts w:ascii="Times New Roman" w:eastAsia="Times New Roman" w:hAnsi="Times New Roman" w:cs="Times New Roman"/>
          <w:sz w:val="24"/>
          <w:szCs w:val="24"/>
        </w:rPr>
        <w:t xml:space="preserve"> cool place to live in my opinion.</w:t>
      </w:r>
    </w:p>
    <w:p w14:paraId="00000006" w14:textId="77777777" w:rsidR="008C5839" w:rsidRDefault="008C5839">
      <w:pPr>
        <w:spacing w:line="480" w:lineRule="auto"/>
        <w:rPr>
          <w:rFonts w:ascii="Times New Roman" w:eastAsia="Times New Roman" w:hAnsi="Times New Roman" w:cs="Times New Roman"/>
          <w:b/>
          <w:sz w:val="24"/>
          <w:szCs w:val="24"/>
        </w:rPr>
      </w:pPr>
    </w:p>
    <w:p w14:paraId="00000007" w14:textId="77777777" w:rsidR="008C5839" w:rsidRDefault="0067405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is your current or intended professional position and any other jobs that you have held? What also got you into your current profession?</w:t>
      </w:r>
    </w:p>
    <w:p w14:paraId="00000008" w14:textId="7BB6FDD8" w:rsidR="008C5839" w:rsidRDefault="0067405B">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I am the linebackers coach for the football team at Birmingham</w:t>
      </w:r>
      <w:ins w:id="12" w:author="Champion, Teddy" w:date="2022-10-12T08:21:00Z">
        <w:r w:rsidR="00AE3591">
          <w:rPr>
            <w:rFonts w:ascii="Times New Roman" w:eastAsia="Times New Roman" w:hAnsi="Times New Roman" w:cs="Times New Roman"/>
            <w:sz w:val="24"/>
            <w:szCs w:val="24"/>
          </w:rPr>
          <w:t>-</w:t>
        </w:r>
      </w:ins>
      <w:del w:id="13" w:author="Champion, Teddy" w:date="2022-10-12T08:21:00Z">
        <w:r w:rsidDel="00AE3591">
          <w:rPr>
            <w:rFonts w:ascii="Times New Roman" w:eastAsia="Times New Roman" w:hAnsi="Times New Roman" w:cs="Times New Roman"/>
            <w:sz w:val="24"/>
            <w:szCs w:val="24"/>
          </w:rPr>
          <w:delText xml:space="preserve"> </w:delText>
        </w:r>
      </w:del>
      <w:r>
        <w:rPr>
          <w:rFonts w:ascii="Times New Roman" w:eastAsia="Times New Roman" w:hAnsi="Times New Roman" w:cs="Times New Roman"/>
          <w:sz w:val="24"/>
          <w:szCs w:val="24"/>
        </w:rPr>
        <w:t>Southern Colle</w:t>
      </w:r>
      <w:r>
        <w:rPr>
          <w:rFonts w:ascii="Times New Roman" w:eastAsia="Times New Roman" w:hAnsi="Times New Roman" w:cs="Times New Roman"/>
          <w:sz w:val="24"/>
          <w:szCs w:val="24"/>
        </w:rPr>
        <w:t>ge. It was something that I always wanted to do and before I graduated the staff extended me the job for as soon as I graduated I would be hired onto the staff.</w:t>
      </w:r>
    </w:p>
    <w:p w14:paraId="00000009" w14:textId="77777777" w:rsidR="008C5839" w:rsidRDefault="008C5839">
      <w:pPr>
        <w:spacing w:line="480" w:lineRule="auto"/>
        <w:rPr>
          <w:rFonts w:ascii="Times New Roman" w:eastAsia="Times New Roman" w:hAnsi="Times New Roman" w:cs="Times New Roman"/>
          <w:sz w:val="24"/>
          <w:szCs w:val="24"/>
        </w:rPr>
      </w:pPr>
    </w:p>
    <w:p w14:paraId="0000000A" w14:textId="77777777" w:rsidR="008C5839" w:rsidRDefault="0067405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made you decide to choose this profession and what about it draws you to stay with it?</w:t>
      </w:r>
    </w:p>
    <w:p w14:paraId="0000000B" w14:textId="49C61C24" w:rsidR="008C5839" w:rsidRDefault="0067405B">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T</w:t>
      </w:r>
      <w:r>
        <w:rPr>
          <w:rFonts w:ascii="Times New Roman" w:eastAsia="Times New Roman" w:hAnsi="Times New Roman" w:cs="Times New Roman"/>
          <w:sz w:val="24"/>
          <w:szCs w:val="24"/>
        </w:rPr>
        <w:t>he game of football in general</w:t>
      </w:r>
      <w:del w:id="14" w:author="Champion, Teddy" w:date="2022-10-12T08:21:00Z">
        <w:r w:rsidDel="00AE3591">
          <w:rPr>
            <w:rFonts w:ascii="Times New Roman" w:eastAsia="Times New Roman" w:hAnsi="Times New Roman" w:cs="Times New Roman"/>
            <w:sz w:val="24"/>
            <w:szCs w:val="24"/>
          </w:rPr>
          <w:delText xml:space="preserve">  </w:delText>
        </w:r>
      </w:del>
      <w:ins w:id="15" w:author="Champion, Teddy" w:date="2022-10-12T08:21:00Z">
        <w:r w:rsidR="00AE3591">
          <w:rPr>
            <w:rFonts w:ascii="Times New Roman" w:eastAsia="Times New Roman" w:hAnsi="Times New Roman" w:cs="Times New Roman"/>
            <w:sz w:val="24"/>
            <w:szCs w:val="24"/>
          </w:rPr>
          <w:t xml:space="preserve"> </w:t>
        </w:r>
      </w:ins>
      <w:r>
        <w:rPr>
          <w:rFonts w:ascii="Times New Roman" w:eastAsia="Times New Roman" w:hAnsi="Times New Roman" w:cs="Times New Roman"/>
          <w:sz w:val="24"/>
          <w:szCs w:val="24"/>
        </w:rPr>
        <w:t>kind of draws me to it but what made me decide to do it was just because there was something always changing, there was something always to work towards whether it just be constantly getting better or the days are really nev</w:t>
      </w:r>
      <w:r>
        <w:rPr>
          <w:rFonts w:ascii="Times New Roman" w:eastAsia="Times New Roman" w:hAnsi="Times New Roman" w:cs="Times New Roman"/>
          <w:sz w:val="24"/>
          <w:szCs w:val="24"/>
        </w:rPr>
        <w:t>er the same or whether it be preparing for a game or at practice and then the relationships too. Just as a player I loved the relationships of former teammates and coaches, so as a coach I know that I’m going to build the relationships that are very simila</w:t>
      </w:r>
      <w:r>
        <w:rPr>
          <w:rFonts w:ascii="Times New Roman" w:eastAsia="Times New Roman" w:hAnsi="Times New Roman" w:cs="Times New Roman"/>
          <w:sz w:val="24"/>
          <w:szCs w:val="24"/>
        </w:rPr>
        <w:t>r and I just kinda like building bonds with the guys and seeing them mature and grow up.</w:t>
      </w:r>
    </w:p>
    <w:p w14:paraId="0000000C" w14:textId="77777777" w:rsidR="008C5839" w:rsidRDefault="008C5839">
      <w:pPr>
        <w:spacing w:line="480" w:lineRule="auto"/>
        <w:rPr>
          <w:rFonts w:ascii="Times New Roman" w:eastAsia="Times New Roman" w:hAnsi="Times New Roman" w:cs="Times New Roman"/>
          <w:b/>
          <w:sz w:val="24"/>
          <w:szCs w:val="24"/>
        </w:rPr>
      </w:pPr>
    </w:p>
    <w:p w14:paraId="0000000D" w14:textId="77777777" w:rsidR="008C5839" w:rsidRDefault="0067405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Who in your life has served as a mentor or support?</w:t>
      </w:r>
    </w:p>
    <w:p w14:paraId="0000000E" w14:textId="7C617C11" w:rsidR="008C5839" w:rsidRDefault="0067405B">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The former defensive coordinator for BSC, John </w:t>
      </w:r>
      <w:proofErr w:type="spellStart"/>
      <w:ins w:id="16" w:author="Champion, Teddy" w:date="2022-10-12T08:15:00Z">
        <w:r w:rsidR="00AF3877">
          <w:rPr>
            <w:rFonts w:ascii="Times New Roman" w:eastAsia="Times New Roman" w:hAnsi="Times New Roman" w:cs="Times New Roman"/>
            <w:sz w:val="24"/>
            <w:szCs w:val="24"/>
          </w:rPr>
          <w:t>Perin</w:t>
        </w:r>
      </w:ins>
      <w:proofErr w:type="spellEnd"/>
      <w:del w:id="17" w:author="Champion, Teddy" w:date="2022-10-12T08:15:00Z">
        <w:r w:rsidDel="00AF3877">
          <w:rPr>
            <w:rFonts w:ascii="Times New Roman" w:eastAsia="Times New Roman" w:hAnsi="Times New Roman" w:cs="Times New Roman"/>
            <w:sz w:val="24"/>
            <w:szCs w:val="24"/>
          </w:rPr>
          <w:delText>P</w:delText>
        </w:r>
        <w:r w:rsidDel="00AF3877">
          <w:rPr>
            <w:rFonts w:ascii="Times New Roman" w:eastAsia="Times New Roman" w:hAnsi="Times New Roman" w:cs="Times New Roman"/>
            <w:sz w:val="24"/>
            <w:szCs w:val="24"/>
          </w:rPr>
          <w:delText>aran</w:delText>
        </w:r>
      </w:del>
      <w:r>
        <w:rPr>
          <w:rFonts w:ascii="Times New Roman" w:eastAsia="Times New Roman" w:hAnsi="Times New Roman" w:cs="Times New Roman"/>
          <w:sz w:val="24"/>
          <w:szCs w:val="24"/>
        </w:rPr>
        <w:t>. For the four years I was here as a player he just kind of h</w:t>
      </w:r>
      <w:r>
        <w:rPr>
          <w:rFonts w:ascii="Times New Roman" w:eastAsia="Times New Roman" w:hAnsi="Times New Roman" w:cs="Times New Roman"/>
          <w:sz w:val="24"/>
          <w:szCs w:val="24"/>
        </w:rPr>
        <w:t>elped me grow up and was always there for me. He was more than just a coach, he was just always there to talk with me about really anything. I even babysat his daughter and dogs. He still to this day reaches out and we talk every week.</w:t>
      </w:r>
      <w:ins w:id="18" w:author="Champion, Teddy" w:date="2022-10-12T08:22:00Z">
        <w:r w:rsidR="00AE3591">
          <w:rPr>
            <w:rFonts w:ascii="Times New Roman" w:eastAsia="Times New Roman" w:hAnsi="Times New Roman" w:cs="Times New Roman"/>
            <w:sz w:val="24"/>
            <w:szCs w:val="24"/>
          </w:rPr>
          <w:t xml:space="preserve">   </w:t>
        </w:r>
        <w:commentRangeStart w:id="19"/>
        <w:commentRangeEnd w:id="19"/>
        <w:r w:rsidR="00AE3591">
          <w:rPr>
            <w:rStyle w:val="CommentReference"/>
          </w:rPr>
          <w:commentReference w:id="19"/>
        </w:r>
      </w:ins>
    </w:p>
    <w:p w14:paraId="0000000F" w14:textId="77777777" w:rsidR="008C5839" w:rsidRDefault="008C5839">
      <w:pPr>
        <w:spacing w:line="480" w:lineRule="auto"/>
        <w:rPr>
          <w:rFonts w:ascii="Times New Roman" w:eastAsia="Times New Roman" w:hAnsi="Times New Roman" w:cs="Times New Roman"/>
          <w:sz w:val="24"/>
          <w:szCs w:val="24"/>
        </w:rPr>
      </w:pPr>
    </w:p>
    <w:p w14:paraId="00000010" w14:textId="77777777" w:rsidR="008C5839" w:rsidRDefault="0067405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When was a time tha</w:t>
      </w:r>
      <w:r>
        <w:rPr>
          <w:rFonts w:ascii="Times New Roman" w:eastAsia="Times New Roman" w:hAnsi="Times New Roman" w:cs="Times New Roman"/>
          <w:b/>
          <w:sz w:val="24"/>
          <w:szCs w:val="24"/>
        </w:rPr>
        <w:t>t you experienced a roadblock or failure and how did you navigate it?</w:t>
      </w:r>
    </w:p>
    <w:p w14:paraId="00000011" w14:textId="77777777" w:rsidR="008C5839" w:rsidRDefault="0067405B">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I wouldn’t say I had a roadblock externally but more of myself during fall camp before school started just doubting myself just because it was really hard and I’m still so young I just </w:t>
      </w:r>
      <w:r>
        <w:rPr>
          <w:rFonts w:ascii="Times New Roman" w:eastAsia="Times New Roman" w:hAnsi="Times New Roman" w:cs="Times New Roman"/>
          <w:sz w:val="24"/>
          <w:szCs w:val="24"/>
        </w:rPr>
        <w:t xml:space="preserve">didn’t know if this would work out or if I would do good. Especially this season with being so young and having so many responsibilities. </w:t>
      </w:r>
      <w:commentRangeStart w:id="20"/>
      <w:r>
        <w:rPr>
          <w:rFonts w:ascii="Times New Roman" w:eastAsia="Times New Roman" w:hAnsi="Times New Roman" w:cs="Times New Roman"/>
          <w:sz w:val="24"/>
          <w:szCs w:val="24"/>
        </w:rPr>
        <w:t xml:space="preserve">It was more of self doubt was my road block. </w:t>
      </w:r>
      <w:commentRangeEnd w:id="20"/>
      <w:r w:rsidR="00AE3591">
        <w:rPr>
          <w:rStyle w:val="CommentReference"/>
        </w:rPr>
        <w:commentReference w:id="20"/>
      </w:r>
    </w:p>
    <w:p w14:paraId="00000012" w14:textId="77777777" w:rsidR="008C5839" w:rsidRDefault="008C5839">
      <w:pPr>
        <w:spacing w:line="480" w:lineRule="auto"/>
        <w:rPr>
          <w:rFonts w:ascii="Times New Roman" w:eastAsia="Times New Roman" w:hAnsi="Times New Roman" w:cs="Times New Roman"/>
          <w:sz w:val="24"/>
          <w:szCs w:val="24"/>
        </w:rPr>
      </w:pPr>
    </w:p>
    <w:p w14:paraId="00000013" w14:textId="77777777" w:rsidR="008C5839" w:rsidRDefault="0067405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How do you think your life experiences have shaped you where you are to</w:t>
      </w:r>
      <w:r>
        <w:rPr>
          <w:rFonts w:ascii="Times New Roman" w:eastAsia="Times New Roman" w:hAnsi="Times New Roman" w:cs="Times New Roman"/>
          <w:b/>
          <w:sz w:val="24"/>
          <w:szCs w:val="24"/>
        </w:rPr>
        <w:t>day?</w:t>
      </w:r>
    </w:p>
    <w:p w14:paraId="00000014" w14:textId="77777777" w:rsidR="008C5839" w:rsidRDefault="0067405B">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I think going through my own self doubt as a player but also dealing with </w:t>
      </w:r>
      <w:commentRangeStart w:id="21"/>
      <w:r>
        <w:rPr>
          <w:rFonts w:ascii="Times New Roman" w:eastAsia="Times New Roman" w:hAnsi="Times New Roman" w:cs="Times New Roman"/>
          <w:sz w:val="24"/>
          <w:szCs w:val="24"/>
        </w:rPr>
        <w:t xml:space="preserve">family stuff </w:t>
      </w:r>
      <w:commentRangeEnd w:id="21"/>
      <w:r w:rsidR="00AE3591">
        <w:rPr>
          <w:rStyle w:val="CommentReference"/>
        </w:rPr>
        <w:commentReference w:id="21"/>
      </w:r>
      <w:r>
        <w:rPr>
          <w:rFonts w:ascii="Times New Roman" w:eastAsia="Times New Roman" w:hAnsi="Times New Roman" w:cs="Times New Roman"/>
          <w:sz w:val="24"/>
          <w:szCs w:val="24"/>
        </w:rPr>
        <w:t>or something as simple as girlfriend issues or just the fact that class and managing social life and football responsibilities kind of all shape me into being able</w:t>
      </w:r>
      <w:r>
        <w:rPr>
          <w:rFonts w:ascii="Times New Roman" w:eastAsia="Times New Roman" w:hAnsi="Times New Roman" w:cs="Times New Roman"/>
          <w:sz w:val="24"/>
          <w:szCs w:val="24"/>
        </w:rPr>
        <w:t xml:space="preserve"> to handle time management, being able to kind of </w:t>
      </w:r>
      <w:commentRangeStart w:id="22"/>
      <w:r>
        <w:rPr>
          <w:rFonts w:ascii="Times New Roman" w:eastAsia="Times New Roman" w:hAnsi="Times New Roman" w:cs="Times New Roman"/>
          <w:sz w:val="24"/>
          <w:szCs w:val="24"/>
        </w:rPr>
        <w:t xml:space="preserve">get over adversity </w:t>
      </w:r>
      <w:commentRangeEnd w:id="22"/>
      <w:r w:rsidR="00AE3591">
        <w:rPr>
          <w:rStyle w:val="CommentReference"/>
        </w:rPr>
        <w:commentReference w:id="22"/>
      </w:r>
      <w:r>
        <w:rPr>
          <w:rFonts w:ascii="Times New Roman" w:eastAsia="Times New Roman" w:hAnsi="Times New Roman" w:cs="Times New Roman"/>
          <w:sz w:val="24"/>
          <w:szCs w:val="24"/>
        </w:rPr>
        <w:t>also helped me mature emotionally but also physically.</w:t>
      </w:r>
    </w:p>
    <w:p w14:paraId="00000015" w14:textId="77777777" w:rsidR="008C5839" w:rsidRDefault="008C5839">
      <w:pPr>
        <w:spacing w:line="480" w:lineRule="auto"/>
        <w:rPr>
          <w:rFonts w:ascii="Times New Roman" w:eastAsia="Times New Roman" w:hAnsi="Times New Roman" w:cs="Times New Roman"/>
          <w:sz w:val="24"/>
          <w:szCs w:val="24"/>
        </w:rPr>
      </w:pPr>
    </w:p>
    <w:p w14:paraId="00000016" w14:textId="77777777" w:rsidR="008C5839" w:rsidRDefault="0067405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What recommendations would you have for your younger self now that you look back from where you are today?</w:t>
      </w:r>
    </w:p>
    <w:p w14:paraId="00000017" w14:textId="0B6B4D97" w:rsidR="008C5839" w:rsidRDefault="0067405B">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Don’t let things that a</w:t>
      </w:r>
      <w:r>
        <w:rPr>
          <w:rFonts w:ascii="Times New Roman" w:eastAsia="Times New Roman" w:hAnsi="Times New Roman" w:cs="Times New Roman"/>
          <w:sz w:val="24"/>
          <w:szCs w:val="24"/>
        </w:rPr>
        <w:t>re out of your control dictate the way you go throughout your day. Early on I think external factors whether it be something that didn’t go my way, I didn’t like the way somebody talked to me, or whatever it may be, all external factors of letting myself j</w:t>
      </w:r>
      <w:r>
        <w:rPr>
          <w:rFonts w:ascii="Times New Roman" w:eastAsia="Times New Roman" w:hAnsi="Times New Roman" w:cs="Times New Roman"/>
          <w:sz w:val="24"/>
          <w:szCs w:val="24"/>
        </w:rPr>
        <w:t xml:space="preserve">ust fold and crumble. So mainly just still being able to push through the day, be </w:t>
      </w:r>
      <w:del w:id="23" w:author="Champion, Teddy" w:date="2022-10-12T08:10:00Z">
        <w:r w:rsidDel="00AF3877">
          <w:rPr>
            <w:rFonts w:ascii="Times New Roman" w:eastAsia="Times New Roman" w:hAnsi="Times New Roman" w:cs="Times New Roman"/>
            <w:sz w:val="24"/>
            <w:szCs w:val="24"/>
          </w:rPr>
          <w:delText>productive,have</w:delText>
        </w:r>
      </w:del>
      <w:ins w:id="24" w:author="Champion, Teddy" w:date="2022-10-12T08:10:00Z">
        <w:r w:rsidR="00AF3877">
          <w:rPr>
            <w:rFonts w:ascii="Times New Roman" w:eastAsia="Times New Roman" w:hAnsi="Times New Roman" w:cs="Times New Roman"/>
            <w:sz w:val="24"/>
            <w:szCs w:val="24"/>
          </w:rPr>
          <w:t>productive, have</w:t>
        </w:r>
      </w:ins>
      <w:r>
        <w:rPr>
          <w:rFonts w:ascii="Times New Roman" w:eastAsia="Times New Roman" w:hAnsi="Times New Roman" w:cs="Times New Roman"/>
          <w:sz w:val="24"/>
          <w:szCs w:val="24"/>
        </w:rPr>
        <w:t xml:space="preserve"> a good day, treat people nicely, not let that be dictated by me just letting one bad thing happen to me that was out of my control.</w:t>
      </w:r>
    </w:p>
    <w:p w14:paraId="00000018" w14:textId="77777777" w:rsidR="008C5839" w:rsidRDefault="008C5839">
      <w:pPr>
        <w:spacing w:line="480" w:lineRule="auto"/>
        <w:rPr>
          <w:rFonts w:ascii="Times New Roman" w:eastAsia="Times New Roman" w:hAnsi="Times New Roman" w:cs="Times New Roman"/>
          <w:sz w:val="24"/>
          <w:szCs w:val="24"/>
        </w:rPr>
      </w:pPr>
    </w:p>
    <w:p w14:paraId="00000019" w14:textId="77777777" w:rsidR="008C5839" w:rsidRDefault="0067405B">
      <w:pPr>
        <w:spacing w:line="48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Finally, how would you de</w:t>
      </w:r>
      <w:r>
        <w:rPr>
          <w:rFonts w:ascii="Times New Roman" w:eastAsia="Times New Roman" w:hAnsi="Times New Roman" w:cs="Times New Roman"/>
          <w:b/>
          <w:sz w:val="24"/>
          <w:szCs w:val="24"/>
        </w:rPr>
        <w:t>fine or describe what it is to live a life of significance?</w:t>
      </w:r>
    </w:p>
    <w:p w14:paraId="0000001A" w14:textId="00897512" w:rsidR="008C5839" w:rsidRDefault="0067405B">
      <w:pPr>
        <w:spacing w:line="48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ab/>
      </w:r>
      <w:r>
        <w:rPr>
          <w:rFonts w:ascii="Times New Roman" w:eastAsia="Times New Roman" w:hAnsi="Times New Roman" w:cs="Times New Roman"/>
          <w:sz w:val="24"/>
          <w:szCs w:val="24"/>
        </w:rPr>
        <w:t>I think living a life of significance is all about perspective as how you view it honestly. The way I view it is the impact that you made on other people. You could essentially fly under the rada</w:t>
      </w:r>
      <w:r>
        <w:rPr>
          <w:rFonts w:ascii="Times New Roman" w:eastAsia="Times New Roman" w:hAnsi="Times New Roman" w:cs="Times New Roman"/>
          <w:sz w:val="24"/>
          <w:szCs w:val="24"/>
        </w:rPr>
        <w:t>r or you may not feel like you are doing anything significant, but how did you impact other people? Were you thinking about others</w:t>
      </w:r>
      <w:del w:id="25" w:author="Champion, Teddy" w:date="2022-10-12T08:28:00Z">
        <w:r w:rsidDel="00AE3591">
          <w:rPr>
            <w:rFonts w:ascii="Times New Roman" w:eastAsia="Times New Roman" w:hAnsi="Times New Roman" w:cs="Times New Roman"/>
            <w:sz w:val="24"/>
            <w:szCs w:val="24"/>
          </w:rPr>
          <w:delText xml:space="preserve"> , </w:delText>
        </w:r>
      </w:del>
      <w:ins w:id="26" w:author="Champion, Teddy" w:date="2022-10-12T08:28:00Z">
        <w:r w:rsidR="00AE3591">
          <w:rPr>
            <w:rFonts w:ascii="Times New Roman" w:eastAsia="Times New Roman" w:hAnsi="Times New Roman" w:cs="Times New Roman"/>
            <w:sz w:val="24"/>
            <w:szCs w:val="24"/>
          </w:rPr>
          <w:t xml:space="preserve">, </w:t>
        </w:r>
      </w:ins>
      <w:r>
        <w:rPr>
          <w:rFonts w:ascii="Times New Roman" w:eastAsia="Times New Roman" w:hAnsi="Times New Roman" w:cs="Times New Roman"/>
          <w:sz w:val="24"/>
          <w:szCs w:val="24"/>
        </w:rPr>
        <w:t xml:space="preserve">were you always trying to better yourself, were you always trying to bring out the best in people? And that’s what I think </w:t>
      </w:r>
      <w:r>
        <w:rPr>
          <w:rFonts w:ascii="Times New Roman" w:eastAsia="Times New Roman" w:hAnsi="Times New Roman" w:cs="Times New Roman"/>
          <w:sz w:val="24"/>
          <w:szCs w:val="24"/>
        </w:rPr>
        <w:t xml:space="preserve">living a life of significance means is what are you doing to be the best person that you could be, what are you </w:t>
      </w:r>
      <w:r>
        <w:rPr>
          <w:rFonts w:ascii="Times New Roman" w:eastAsia="Times New Roman" w:hAnsi="Times New Roman" w:cs="Times New Roman"/>
          <w:sz w:val="24"/>
          <w:szCs w:val="24"/>
        </w:rPr>
        <w:lastRenderedPageBreak/>
        <w:t>doing to be the best person to others, how do you make others feel, and are you selfless. That is my perspective of that.</w:t>
      </w:r>
    </w:p>
    <w:p w14:paraId="345CE0F2" w14:textId="6A2E8099" w:rsidR="00AE3591" w:rsidRDefault="00AE3591">
      <w:pPr>
        <w:spacing w:line="480" w:lineRule="auto"/>
        <w:rPr>
          <w:rFonts w:ascii="Times New Roman" w:eastAsia="Times New Roman" w:hAnsi="Times New Roman" w:cs="Times New Roman"/>
          <w:sz w:val="24"/>
          <w:szCs w:val="24"/>
        </w:rPr>
      </w:pPr>
    </w:p>
    <w:p w14:paraId="7F5A1344" w14:textId="5C3E92E3" w:rsidR="0067405B" w:rsidRPr="0067405B" w:rsidRDefault="0067405B" w:rsidP="0067405B">
      <w:pPr>
        <w:ind w:left="720"/>
        <w:rPr>
          <w:i/>
          <w:u w:val="single"/>
        </w:rPr>
      </w:pPr>
      <w:r>
        <w:rPr>
          <w:i/>
        </w:rPr>
        <w:t xml:space="preserve">Seems like </w:t>
      </w:r>
      <w:r>
        <w:rPr>
          <w:i/>
        </w:rPr>
        <w:t>a</w:t>
      </w:r>
      <w:r>
        <w:rPr>
          <w:i/>
        </w:rPr>
        <w:t xml:space="preserve"> good interview</w:t>
      </w:r>
      <w:r>
        <w:rPr>
          <w:i/>
        </w:rPr>
        <w:t>. I enjoyed reading it and learning about Court. B</w:t>
      </w:r>
      <w:r>
        <w:rPr>
          <w:i/>
        </w:rPr>
        <w:t xml:space="preserve">ut remember there is more to this paper. I don’t just want to get to know </w:t>
      </w:r>
      <w:r>
        <w:rPr>
          <w:i/>
        </w:rPr>
        <w:t>the coach</w:t>
      </w:r>
      <w:r>
        <w:rPr>
          <w:i/>
        </w:rPr>
        <w:t xml:space="preserve">; I want to know </w:t>
      </w:r>
      <w:r w:rsidRPr="0067405B">
        <w:rPr>
          <w:i/>
          <w:u w:val="single"/>
        </w:rPr>
        <w:t>how this interview relates to you, affects your sense of a LOS.</w:t>
      </w:r>
    </w:p>
    <w:p w14:paraId="3DA223AB" w14:textId="77777777" w:rsidR="0067405B" w:rsidRDefault="0067405B" w:rsidP="0067405B">
      <w:pPr>
        <w:ind w:left="720"/>
        <w:rPr>
          <w:i/>
        </w:rPr>
      </w:pPr>
      <w:r>
        <w:rPr>
          <w:i/>
        </w:rPr>
        <w:t xml:space="preserve">Regarding coach, I feel like I know him a little bit, but mostly regarding his job. Give me a sense of his life outside of his job. </w:t>
      </w:r>
    </w:p>
    <w:p w14:paraId="103F3CA7" w14:textId="01364734" w:rsidR="0067405B" w:rsidRPr="004E79E3" w:rsidRDefault="0067405B" w:rsidP="0067405B">
      <w:pPr>
        <w:ind w:left="720"/>
        <w:rPr>
          <w:i/>
        </w:rPr>
      </w:pPr>
      <w:r>
        <w:rPr>
          <w:i/>
        </w:rPr>
        <w:t>Your introduction is a good start, but add a little bit about</w:t>
      </w:r>
      <w:r>
        <w:rPr>
          <w:i/>
        </w:rPr>
        <w:t xml:space="preserve"> why you selected him to interview. Then at the end, provide a conclusion that relates more to you and what you gained from this interview.</w:t>
      </w:r>
      <w:bookmarkStart w:id="27" w:name="_GoBack"/>
      <w:bookmarkEnd w:id="27"/>
    </w:p>
    <w:p w14:paraId="15086D60" w14:textId="55BE4496" w:rsidR="00AE3591" w:rsidRDefault="00AE3591">
      <w:pPr>
        <w:spacing w:line="480" w:lineRule="auto"/>
        <w:rPr>
          <w:rFonts w:ascii="Times New Roman" w:eastAsia="Times New Roman" w:hAnsi="Times New Roman" w:cs="Times New Roman"/>
          <w:sz w:val="24"/>
          <w:szCs w:val="24"/>
        </w:rPr>
      </w:pPr>
    </w:p>
    <w:sectPr w:rsidR="00AE3591">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Champion, Teddy" w:date="2022-10-12T08:15:00Z" w:initials="CT">
    <w:p w14:paraId="5806AC9E" w14:textId="7BB56297" w:rsidR="00AF3877" w:rsidRDefault="00AF3877">
      <w:pPr>
        <w:pStyle w:val="CommentText"/>
      </w:pPr>
      <w:r>
        <w:rPr>
          <w:rStyle w:val="CommentReference"/>
        </w:rPr>
        <w:annotationRef/>
      </w:r>
      <w:r>
        <w:t xml:space="preserve">Need a header, with at least your name and date </w:t>
      </w:r>
    </w:p>
  </w:comment>
  <w:comment w:id="7" w:author="Champion, Teddy" w:date="2022-10-12T08:17:00Z" w:initials="CT">
    <w:p w14:paraId="4B08531E" w14:textId="1DA29568" w:rsidR="00AF3877" w:rsidRDefault="00AF3877">
      <w:pPr>
        <w:pStyle w:val="CommentText"/>
      </w:pPr>
      <w:r>
        <w:rPr>
          <w:rStyle w:val="CommentReference"/>
        </w:rPr>
        <w:annotationRef/>
      </w:r>
      <w:r>
        <w:t>I don’t think this is the right word choice</w:t>
      </w:r>
    </w:p>
  </w:comment>
  <w:comment w:id="8" w:author="Champion, Teddy" w:date="2022-10-12T08:17:00Z" w:initials="CT">
    <w:p w14:paraId="014A7A39" w14:textId="51B548D8" w:rsidR="00AF3877" w:rsidRDefault="00AF3877">
      <w:pPr>
        <w:pStyle w:val="CommentText"/>
      </w:pPr>
      <w:r>
        <w:rPr>
          <w:rStyle w:val="CommentReference"/>
        </w:rPr>
        <w:annotationRef/>
      </w:r>
      <w:r>
        <w:t>This is a good intro paragraph, but also include why you think he is a good choice to interview regarding the big picture/life of significance, not just related to football.</w:t>
      </w:r>
    </w:p>
  </w:comment>
  <w:comment w:id="10" w:author="Champion, Teddy" w:date="2022-10-12T08:18:00Z" w:initials="CT">
    <w:p w14:paraId="695025F8" w14:textId="3ECC1F94" w:rsidR="00AF3877" w:rsidRDefault="00AF3877">
      <w:pPr>
        <w:pStyle w:val="CommentText"/>
      </w:pPr>
      <w:r>
        <w:rPr>
          <w:rStyle w:val="CommentReference"/>
        </w:rPr>
        <w:annotationRef/>
      </w:r>
      <w:r w:rsidR="00AE3591">
        <w:t>It sounds awkward to use both names here. The first time you mention him, then use both names. But after that, either refer to him as Court, or Coley, or Coach Coley.</w:t>
      </w:r>
    </w:p>
  </w:comment>
  <w:comment w:id="11" w:author="Champion, Teddy" w:date="2022-10-12T08:20:00Z" w:initials="CT">
    <w:p w14:paraId="37E4406A" w14:textId="107BE2C3" w:rsidR="00AE3591" w:rsidRDefault="00AE3591">
      <w:pPr>
        <w:pStyle w:val="CommentText"/>
      </w:pPr>
      <w:r>
        <w:rPr>
          <w:rStyle w:val="CommentReference"/>
        </w:rPr>
        <w:annotationRef/>
      </w:r>
      <w:r>
        <w:t>I assume this is supposed to be “rural”?</w:t>
      </w:r>
    </w:p>
  </w:comment>
  <w:comment w:id="19" w:author="Champion, Teddy" w:date="2022-10-12T08:22:00Z" w:initials="CT">
    <w:p w14:paraId="42E19FA5" w14:textId="143D1163" w:rsidR="00AE3591" w:rsidRDefault="00AE3591">
      <w:pPr>
        <w:pStyle w:val="CommentText"/>
      </w:pPr>
      <w:r>
        <w:rPr>
          <w:rStyle w:val="CommentReference"/>
        </w:rPr>
        <w:annotationRef/>
      </w:r>
      <w:r>
        <w:t xml:space="preserve">This makes me curious about why </w:t>
      </w:r>
      <w:proofErr w:type="spellStart"/>
      <w:r>
        <w:t>Perin</w:t>
      </w:r>
      <w:proofErr w:type="spellEnd"/>
      <w:r>
        <w:t xml:space="preserve"> left BSC? Is that the nature of the coaching profession? To get jobs and move around a lot?</w:t>
      </w:r>
    </w:p>
  </w:comment>
  <w:comment w:id="20" w:author="Champion, Teddy" w:date="2022-10-12T08:24:00Z" w:initials="CT">
    <w:p w14:paraId="05D0B34C" w14:textId="122D3A9C" w:rsidR="00AE3591" w:rsidRDefault="00AE3591">
      <w:pPr>
        <w:pStyle w:val="CommentText"/>
      </w:pPr>
      <w:r>
        <w:rPr>
          <w:rStyle w:val="CommentReference"/>
        </w:rPr>
        <w:annotationRef/>
      </w:r>
      <w:r>
        <w:t xml:space="preserve">This is a great answer. You should ask him to elaborate. Why did he have </w:t>
      </w:r>
      <w:proofErr w:type="spellStart"/>
      <w:r>
        <w:t>self doubt</w:t>
      </w:r>
      <w:proofErr w:type="spellEnd"/>
      <w:r>
        <w:t xml:space="preserve"> as a coach? </w:t>
      </w:r>
    </w:p>
  </w:comment>
  <w:comment w:id="21" w:author="Champion, Teddy" w:date="2022-10-12T08:26:00Z" w:initials="CT">
    <w:p w14:paraId="249D0F07" w14:textId="13772E03" w:rsidR="00AE3591" w:rsidRDefault="00AE3591">
      <w:pPr>
        <w:pStyle w:val="CommentText"/>
      </w:pPr>
      <w:r>
        <w:rPr>
          <w:rStyle w:val="CommentReference"/>
        </w:rPr>
        <w:annotationRef/>
      </w:r>
      <w:r>
        <w:t>I’d like to hear more about this “family stuff.” There is more to him besides his football life.</w:t>
      </w:r>
    </w:p>
  </w:comment>
  <w:comment w:id="22" w:author="Champion, Teddy" w:date="2022-10-12T08:25:00Z" w:initials="CT">
    <w:p w14:paraId="6C2E319C" w14:textId="131EEDFF" w:rsidR="00AE3591" w:rsidRDefault="00AE3591">
      <w:pPr>
        <w:pStyle w:val="CommentText"/>
      </w:pPr>
      <w:r>
        <w:rPr>
          <w:rStyle w:val="CommentReference"/>
        </w:rPr>
        <w:annotationRef/>
      </w:r>
      <w:r>
        <w:t>What adversity? Be more specific. This relates to the previous question about roadblocks and failures.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806AC9E" w15:done="0"/>
  <w15:commentEx w15:paraId="4B08531E" w15:done="0"/>
  <w15:commentEx w15:paraId="014A7A39" w15:done="0"/>
  <w15:commentEx w15:paraId="695025F8" w15:done="0"/>
  <w15:commentEx w15:paraId="37E4406A" w15:done="0"/>
  <w15:commentEx w15:paraId="42E19FA5" w15:done="0"/>
  <w15:commentEx w15:paraId="05D0B34C" w15:done="0"/>
  <w15:commentEx w15:paraId="249D0F07" w15:done="0"/>
  <w15:commentEx w15:paraId="6C2E319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B08531E" w16cid:durableId="26F0F68F"/>
  <w16cid:commentId w16cid:paraId="014A7A39" w16cid:durableId="26F0F69C"/>
  <w16cid:commentId w16cid:paraId="695025F8" w16cid:durableId="26F0F6EC"/>
  <w16cid:commentId w16cid:paraId="37E4406A" w16cid:durableId="26F0F759"/>
  <w16cid:commentId w16cid:paraId="42E19FA5" w16cid:durableId="26F0F7E2"/>
  <w16cid:commentId w16cid:paraId="05D0B34C" w16cid:durableId="26F0F83A"/>
  <w16cid:commentId w16cid:paraId="249D0F07" w16cid:durableId="26F0F8C0"/>
  <w16cid:commentId w16cid:paraId="6C2E319C" w16cid:durableId="26F0F88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839"/>
    <w:rsid w:val="0067405B"/>
    <w:rsid w:val="008C5839"/>
    <w:rsid w:val="00AE3591"/>
    <w:rsid w:val="00AF38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E8C5B92"/>
  <w15:docId w15:val="{BA2D80B9-D052-5D48-A076-4C3E9FC1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AF3877"/>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F3877"/>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AF3877"/>
    <w:rPr>
      <w:sz w:val="16"/>
      <w:szCs w:val="16"/>
    </w:rPr>
  </w:style>
  <w:style w:type="paragraph" w:styleId="CommentText">
    <w:name w:val="annotation text"/>
    <w:basedOn w:val="Normal"/>
    <w:link w:val="CommentTextChar"/>
    <w:uiPriority w:val="99"/>
    <w:semiHidden/>
    <w:unhideWhenUsed/>
    <w:rsid w:val="00AF3877"/>
    <w:pPr>
      <w:spacing w:line="240" w:lineRule="auto"/>
    </w:pPr>
    <w:rPr>
      <w:sz w:val="20"/>
      <w:szCs w:val="20"/>
    </w:rPr>
  </w:style>
  <w:style w:type="character" w:customStyle="1" w:styleId="CommentTextChar">
    <w:name w:val="Comment Text Char"/>
    <w:basedOn w:val="DefaultParagraphFont"/>
    <w:link w:val="CommentText"/>
    <w:uiPriority w:val="99"/>
    <w:semiHidden/>
    <w:rsid w:val="00AF3877"/>
    <w:rPr>
      <w:sz w:val="20"/>
      <w:szCs w:val="20"/>
    </w:rPr>
  </w:style>
  <w:style w:type="paragraph" w:styleId="CommentSubject">
    <w:name w:val="annotation subject"/>
    <w:basedOn w:val="CommentText"/>
    <w:next w:val="CommentText"/>
    <w:link w:val="CommentSubjectChar"/>
    <w:uiPriority w:val="99"/>
    <w:semiHidden/>
    <w:unhideWhenUsed/>
    <w:rsid w:val="00AF3877"/>
    <w:rPr>
      <w:b/>
      <w:bCs/>
    </w:rPr>
  </w:style>
  <w:style w:type="character" w:customStyle="1" w:styleId="CommentSubjectChar">
    <w:name w:val="Comment Subject Char"/>
    <w:basedOn w:val="CommentTextChar"/>
    <w:link w:val="CommentSubject"/>
    <w:uiPriority w:val="99"/>
    <w:semiHidden/>
    <w:rsid w:val="00AF387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853</Words>
  <Characters>4863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Champion, Teddy</cp:lastModifiedBy>
  <cp:revision>2</cp:revision>
  <dcterms:created xsi:type="dcterms:W3CDTF">2022-10-12T13:08:00Z</dcterms:created>
  <dcterms:modified xsi:type="dcterms:W3CDTF">2022-10-12T13:31:00Z</dcterms:modified>
</cp:coreProperties>
</file>