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FB5F6D" w:rsidRDefault="001D26C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 Miller</w:t>
      </w:r>
    </w:p>
    <w:p w14:paraId="00000002" w14:textId="77777777" w:rsidR="00FB5F6D" w:rsidRDefault="001D26C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IDS 142</w:t>
      </w:r>
    </w:p>
    <w:p w14:paraId="00000003" w14:textId="77777777" w:rsidR="00FB5F6D" w:rsidRDefault="001D26C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 October 2022</w:t>
      </w:r>
    </w:p>
    <w:p w14:paraId="00000004" w14:textId="77777777" w:rsidR="00FB5F6D" w:rsidRDefault="001D26CE">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 Interview </w:t>
      </w:r>
    </w:p>
    <w:p w14:paraId="00000005" w14:textId="77777777" w:rsidR="00FB5F6D" w:rsidRDefault="001D26C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the evening of Friday, October 7th, I sat down with Adam Schniper to discuss his career. Adam works closely with the Pelham police department, but he isn’t a cop himself. Though he used to be part of the force, he is now an “officer” with Compact 2020, </w:t>
      </w:r>
      <w:r>
        <w:rPr>
          <w:rFonts w:ascii="Times New Roman" w:eastAsia="Times New Roman" w:hAnsi="Times New Roman" w:cs="Times New Roman"/>
          <w:sz w:val="24"/>
          <w:szCs w:val="24"/>
        </w:rPr>
        <w:t>a group handling drug-related misdemeanors with rehabilitation instead of jail time. He describes himself as a community resource officer</w:t>
      </w:r>
      <w:commentRangeStart w:id="0"/>
      <w:r>
        <w:rPr>
          <w:rFonts w:ascii="Times New Roman" w:eastAsia="Times New Roman" w:hAnsi="Times New Roman" w:cs="Times New Roman"/>
          <w:sz w:val="24"/>
          <w:szCs w:val="24"/>
        </w:rPr>
        <w:t>.</w:t>
      </w:r>
      <w:commentRangeEnd w:id="0"/>
      <w:r w:rsidR="000F6BC7">
        <w:rPr>
          <w:rStyle w:val="CommentReference"/>
        </w:rPr>
        <w:commentReference w:id="0"/>
      </w:r>
      <w:r>
        <w:rPr>
          <w:rFonts w:ascii="Times New Roman" w:eastAsia="Times New Roman" w:hAnsi="Times New Roman" w:cs="Times New Roman"/>
          <w:sz w:val="24"/>
          <w:szCs w:val="24"/>
        </w:rPr>
        <w:t xml:space="preserve"> </w:t>
      </w:r>
    </w:p>
    <w:p w14:paraId="00000006" w14:textId="77777777" w:rsidR="00FB5F6D" w:rsidRDefault="001D26CE">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In his teen years, he displayed this love of community with his work as a counselor at a summer camp, as well as va</w:t>
      </w:r>
      <w:r>
        <w:rPr>
          <w:rFonts w:ascii="Times New Roman" w:eastAsia="Times New Roman" w:hAnsi="Times New Roman" w:cs="Times New Roman"/>
          <w:sz w:val="24"/>
          <w:szCs w:val="24"/>
        </w:rPr>
        <w:t xml:space="preserve">rious jobs in the service industry where, he states, he loved interacting with customers on a daily basis. He mentions the importance of customer service jobs and that they teach you to be more people-oriented, </w:t>
      </w:r>
      <w:commentRangeStart w:id="1"/>
      <w:r>
        <w:rPr>
          <w:rFonts w:ascii="Times New Roman" w:eastAsia="Times New Roman" w:hAnsi="Times New Roman" w:cs="Times New Roman"/>
          <w:sz w:val="24"/>
          <w:szCs w:val="24"/>
        </w:rPr>
        <w:t>even going to say that “every cop should work</w:t>
      </w:r>
      <w:r>
        <w:rPr>
          <w:rFonts w:ascii="Times New Roman" w:eastAsia="Times New Roman" w:hAnsi="Times New Roman" w:cs="Times New Roman"/>
          <w:sz w:val="24"/>
          <w:szCs w:val="24"/>
        </w:rPr>
        <w:t xml:space="preserve"> in a restaurant at least once in their life.” </w:t>
      </w:r>
      <w:commentRangeEnd w:id="1"/>
      <w:r w:rsidR="00EA0410">
        <w:rPr>
          <w:rStyle w:val="CommentReference"/>
        </w:rPr>
        <w:commentReference w:id="1"/>
      </w:r>
    </w:p>
    <w:p w14:paraId="00000007" w14:textId="14692BD7" w:rsidR="00FB5F6D" w:rsidRDefault="001D26C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While going through police work, Adam learned his strengths and weaknesses. One of his first cases, in fact, dealt with a woman who had crushed razor blades in her mouth. Instead of reacting with violence, Ad</w:t>
      </w:r>
      <w:r>
        <w:rPr>
          <w:rFonts w:ascii="Times New Roman" w:eastAsia="Times New Roman" w:hAnsi="Times New Roman" w:cs="Times New Roman"/>
          <w:sz w:val="24"/>
          <w:szCs w:val="24"/>
        </w:rPr>
        <w:t xml:space="preserve">am chose to speak to her. He asked her questions about her current mental health status and employed </w:t>
      </w:r>
      <w:del w:id="2" w:author="Champion, Teddy" w:date="2022-10-13T07:29:00Z">
        <w:r w:rsidDel="00EA0410">
          <w:rPr>
            <w:rFonts w:ascii="Times New Roman" w:eastAsia="Times New Roman" w:hAnsi="Times New Roman" w:cs="Times New Roman"/>
            <w:sz w:val="24"/>
            <w:szCs w:val="24"/>
          </w:rPr>
          <w:delText>de escalation</w:delText>
        </w:r>
      </w:del>
      <w:ins w:id="3" w:author="Champion, Teddy" w:date="2022-10-13T07:29:00Z">
        <w:r w:rsidR="00EA0410">
          <w:rPr>
            <w:rFonts w:ascii="Times New Roman" w:eastAsia="Times New Roman" w:hAnsi="Times New Roman" w:cs="Times New Roman"/>
            <w:sz w:val="24"/>
            <w:szCs w:val="24"/>
          </w:rPr>
          <w:t>de-escalation</w:t>
        </w:r>
      </w:ins>
      <w:r>
        <w:rPr>
          <w:rFonts w:ascii="Times New Roman" w:eastAsia="Times New Roman" w:hAnsi="Times New Roman" w:cs="Times New Roman"/>
          <w:sz w:val="24"/>
          <w:szCs w:val="24"/>
        </w:rPr>
        <w:t xml:space="preserve"> tactics to talk her into spitting out the razors. This was how he learned that police work revolving around mental health was one of his bigg</w:t>
      </w:r>
      <w:r>
        <w:rPr>
          <w:rFonts w:ascii="Times New Roman" w:eastAsia="Times New Roman" w:hAnsi="Times New Roman" w:cs="Times New Roman"/>
          <w:sz w:val="24"/>
          <w:szCs w:val="24"/>
        </w:rPr>
        <w:t xml:space="preserve">est strengths. He states that he always believed that </w:t>
      </w:r>
      <w:commentRangeStart w:id="4"/>
      <w:r>
        <w:rPr>
          <w:rFonts w:ascii="Times New Roman" w:eastAsia="Times New Roman" w:hAnsi="Times New Roman" w:cs="Times New Roman"/>
          <w:sz w:val="24"/>
          <w:szCs w:val="24"/>
        </w:rPr>
        <w:t xml:space="preserve">police work should be community based and not violence based. </w:t>
      </w:r>
      <w:commentRangeEnd w:id="4"/>
      <w:r w:rsidR="00EA0410">
        <w:rPr>
          <w:rStyle w:val="CommentReference"/>
        </w:rPr>
        <w:commentReference w:id="4"/>
      </w:r>
      <w:r>
        <w:rPr>
          <w:rFonts w:ascii="Times New Roman" w:eastAsia="Times New Roman" w:hAnsi="Times New Roman" w:cs="Times New Roman"/>
          <w:sz w:val="24"/>
          <w:szCs w:val="24"/>
        </w:rPr>
        <w:t xml:space="preserve">When the opportunity to work with Compact 2020 came up, Adam immediately accepted. </w:t>
      </w:r>
    </w:p>
    <w:p w14:paraId="00000008" w14:textId="77777777" w:rsidR="00FB5F6D" w:rsidRDefault="001D26C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When asked about why he chose this line of work, Adam be</w:t>
      </w:r>
      <w:r>
        <w:rPr>
          <w:rFonts w:ascii="Times New Roman" w:eastAsia="Times New Roman" w:hAnsi="Times New Roman" w:cs="Times New Roman"/>
          <w:sz w:val="24"/>
          <w:szCs w:val="24"/>
        </w:rPr>
        <w:t>gan to get emotional. He mentions coming from a family of holocaust survivors and his will to give back to America, since he feels they ultimately played such a large role in his family’s survival. Because of this, he has a pride for being American. He sta</w:t>
      </w:r>
      <w:r>
        <w:rPr>
          <w:rFonts w:ascii="Times New Roman" w:eastAsia="Times New Roman" w:hAnsi="Times New Roman" w:cs="Times New Roman"/>
          <w:sz w:val="24"/>
          <w:szCs w:val="24"/>
        </w:rPr>
        <w:t xml:space="preserve">tes that his patriotism is “not in an extremist way, but in a way in which I recognize how much immigrants give to this community.” After watching his friends victimized many times while growing up in a crime-ridden city, he decided that his way of giving </w:t>
      </w:r>
      <w:r>
        <w:rPr>
          <w:rFonts w:ascii="Times New Roman" w:eastAsia="Times New Roman" w:hAnsi="Times New Roman" w:cs="Times New Roman"/>
          <w:sz w:val="24"/>
          <w:szCs w:val="24"/>
        </w:rPr>
        <w:t>back was protecting that same community that raised him. Growing up in this area, he learned to hate cops initially because of how terribly they treated him and his friends. He didn’t want to be a part of this system. He wanted to change things by being re</w:t>
      </w:r>
      <w:r>
        <w:rPr>
          <w:rFonts w:ascii="Times New Roman" w:eastAsia="Times New Roman" w:hAnsi="Times New Roman" w:cs="Times New Roman"/>
          <w:sz w:val="24"/>
          <w:szCs w:val="24"/>
        </w:rPr>
        <w:t xml:space="preserve">sponsive and open to the people he deals with. </w:t>
      </w:r>
    </w:p>
    <w:p w14:paraId="00000009" w14:textId="77777777" w:rsidR="00FB5F6D" w:rsidRDefault="001D26C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His biggest regret throughout his career is not learning how to </w:t>
      </w:r>
      <w:commentRangeStart w:id="5"/>
      <w:r>
        <w:rPr>
          <w:rFonts w:ascii="Times New Roman" w:eastAsia="Times New Roman" w:hAnsi="Times New Roman" w:cs="Times New Roman"/>
          <w:sz w:val="24"/>
          <w:szCs w:val="24"/>
        </w:rPr>
        <w:t xml:space="preserve">draw boundaries between work and family life </w:t>
      </w:r>
      <w:commentRangeEnd w:id="5"/>
      <w:r w:rsidR="00944BF5">
        <w:rPr>
          <w:rStyle w:val="CommentReference"/>
        </w:rPr>
        <w:commentReference w:id="5"/>
      </w:r>
      <w:r>
        <w:rPr>
          <w:rFonts w:ascii="Times New Roman" w:eastAsia="Times New Roman" w:hAnsi="Times New Roman" w:cs="Times New Roman"/>
          <w:sz w:val="24"/>
          <w:szCs w:val="24"/>
        </w:rPr>
        <w:t>sooner. He feels that, at age 50, he is just now starting to pull himself away from overloading him</w:t>
      </w:r>
      <w:r>
        <w:rPr>
          <w:rFonts w:ascii="Times New Roman" w:eastAsia="Times New Roman" w:hAnsi="Times New Roman" w:cs="Times New Roman"/>
          <w:sz w:val="24"/>
          <w:szCs w:val="24"/>
        </w:rPr>
        <w:t xml:space="preserve">self with work. His best advice is to carve out time for people in your life, but also time for yourself. Having personal time is the thing that he feels helped him begin to turn his stress levels around. </w:t>
      </w:r>
    </w:p>
    <w:p w14:paraId="0000000A" w14:textId="6EC0AC1D" w:rsidR="00FB5F6D" w:rsidRDefault="001D26C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December of 2009, Adam’s friend and co-worker, </w:t>
      </w:r>
      <w:r>
        <w:rPr>
          <w:rFonts w:ascii="Times New Roman" w:eastAsia="Times New Roman" w:hAnsi="Times New Roman" w:cs="Times New Roman"/>
          <w:sz w:val="24"/>
          <w:szCs w:val="24"/>
        </w:rPr>
        <w:t xml:space="preserve">Philip, was shot and killed in front of him on duty. This flipped his world upside down. He felt as if everything in his life had completely stopped. He expands on this idea by saying that it forced him to come face to face with his own mortality. He felt </w:t>
      </w:r>
      <w:r>
        <w:rPr>
          <w:rFonts w:ascii="Times New Roman" w:eastAsia="Times New Roman" w:hAnsi="Times New Roman" w:cs="Times New Roman"/>
          <w:sz w:val="24"/>
          <w:szCs w:val="24"/>
        </w:rPr>
        <w:t xml:space="preserve">betrayed; that the job he had given his life to was cheating him. For months, he wrestled with hating police work and wanting to quit. He was impacted by extreme PTSD and </w:t>
      </w:r>
      <w:ins w:id="6" w:author="Champion, Teddy" w:date="2022-10-13T07:46:00Z">
        <w:r w:rsidR="009C6DE7">
          <w:rPr>
            <w:rFonts w:ascii="Times New Roman" w:eastAsia="Times New Roman" w:hAnsi="Times New Roman" w:cs="Times New Roman"/>
            <w:sz w:val="24"/>
            <w:szCs w:val="24"/>
          </w:rPr>
          <w:t>d</w:t>
        </w:r>
      </w:ins>
      <w:del w:id="7" w:author="Champion, Teddy" w:date="2022-10-13T07:46:00Z">
        <w:r w:rsidDel="009C6DE7">
          <w:rPr>
            <w:rFonts w:ascii="Times New Roman" w:eastAsia="Times New Roman" w:hAnsi="Times New Roman" w:cs="Times New Roman"/>
            <w:sz w:val="24"/>
            <w:szCs w:val="24"/>
          </w:rPr>
          <w:delText>D</w:delText>
        </w:r>
      </w:del>
      <w:r>
        <w:rPr>
          <w:rFonts w:ascii="Times New Roman" w:eastAsia="Times New Roman" w:hAnsi="Times New Roman" w:cs="Times New Roman"/>
          <w:sz w:val="24"/>
          <w:szCs w:val="24"/>
        </w:rPr>
        <w:t>epression. He began to self-medicate using alcohol. Eventually, he got himself clean</w:t>
      </w:r>
      <w:r>
        <w:rPr>
          <w:rFonts w:ascii="Times New Roman" w:eastAsia="Times New Roman" w:hAnsi="Times New Roman" w:cs="Times New Roman"/>
          <w:sz w:val="24"/>
          <w:szCs w:val="24"/>
        </w:rPr>
        <w:t xml:space="preserve"> and began attempting to work again because he still missed actively helping his </w:t>
      </w:r>
      <w:r>
        <w:rPr>
          <w:rFonts w:ascii="Times New Roman" w:eastAsia="Times New Roman" w:hAnsi="Times New Roman" w:cs="Times New Roman"/>
          <w:sz w:val="24"/>
          <w:szCs w:val="24"/>
        </w:rPr>
        <w:lastRenderedPageBreak/>
        <w:t xml:space="preserve">community. He felt that he needed to turn around the bad and make it good. He wanted to ensure that something like that never happened again. </w:t>
      </w:r>
    </w:p>
    <w:p w14:paraId="0000000B" w14:textId="77777777" w:rsidR="00FB5F6D" w:rsidRDefault="001D26C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Though he has regrets, he states</w:t>
      </w:r>
      <w:r>
        <w:rPr>
          <w:rFonts w:ascii="Times New Roman" w:eastAsia="Times New Roman" w:hAnsi="Times New Roman" w:cs="Times New Roman"/>
          <w:sz w:val="24"/>
          <w:szCs w:val="24"/>
        </w:rPr>
        <w:t xml:space="preserve"> that he wouldn’t change anything about his past. The good and the bad came together equally to make him into who he is today. And, he wouldn’t change that for the world. Adam believes that having regrets, “though it may make your life feel insignificant,”</w:t>
      </w:r>
      <w:r>
        <w:rPr>
          <w:rFonts w:ascii="Times New Roman" w:eastAsia="Times New Roman" w:hAnsi="Times New Roman" w:cs="Times New Roman"/>
          <w:sz w:val="24"/>
          <w:szCs w:val="24"/>
        </w:rPr>
        <w:t xml:space="preserve"> is a part of living. He ends our conversation by saying that, to him, a life of significance is a </w:t>
      </w:r>
      <w:commentRangeStart w:id="8"/>
      <w:r>
        <w:rPr>
          <w:rFonts w:ascii="Times New Roman" w:eastAsia="Times New Roman" w:hAnsi="Times New Roman" w:cs="Times New Roman"/>
          <w:sz w:val="24"/>
          <w:szCs w:val="24"/>
        </w:rPr>
        <w:t xml:space="preserve">balance between community and being true to yourself and your personal beliefs. “To live a life of significance is to be okay with your life being perceived </w:t>
      </w:r>
      <w:r>
        <w:rPr>
          <w:rFonts w:ascii="Times New Roman" w:eastAsia="Times New Roman" w:hAnsi="Times New Roman" w:cs="Times New Roman"/>
          <w:sz w:val="24"/>
          <w:szCs w:val="24"/>
        </w:rPr>
        <w:t xml:space="preserve">as insignificant by others. As long as you’ve lived to your fullest and felt that you’ve changed the community around you, your life has been significant.” </w:t>
      </w:r>
      <w:commentRangeEnd w:id="8"/>
      <w:r w:rsidR="009C6DE7">
        <w:rPr>
          <w:rStyle w:val="CommentReference"/>
        </w:rPr>
        <w:commentReference w:id="8"/>
      </w:r>
    </w:p>
    <w:p w14:paraId="0000000F" w14:textId="77777777" w:rsidR="00FB5F6D" w:rsidRDefault="00FB5F6D" w:rsidP="009C6DE7">
      <w:pPr>
        <w:spacing w:line="480" w:lineRule="auto"/>
        <w:rPr>
          <w:rFonts w:ascii="Times New Roman" w:eastAsia="Times New Roman" w:hAnsi="Times New Roman" w:cs="Times New Roman"/>
          <w:sz w:val="24"/>
          <w:szCs w:val="24"/>
        </w:rPr>
      </w:pPr>
    </w:p>
    <w:p w14:paraId="00000010" w14:textId="440BD5B6" w:rsidR="00FB5F6D" w:rsidRDefault="009C6DE7">
      <w:pPr>
        <w:spacing w:line="480" w:lineRule="auto"/>
        <w:ind w:firstLine="720"/>
        <w:rPr>
          <w:rFonts w:ascii="Times New Roman" w:eastAsia="Times New Roman" w:hAnsi="Times New Roman" w:cs="Times New Roman"/>
          <w:sz w:val="24"/>
          <w:szCs w:val="24"/>
        </w:rPr>
      </w:pPr>
      <w:commentRangeStart w:id="9"/>
      <w:commentRangeEnd w:id="9"/>
      <w:r>
        <w:rPr>
          <w:rStyle w:val="CommentReference"/>
        </w:rPr>
        <w:commentReference w:id="9"/>
      </w:r>
    </w:p>
    <w:p w14:paraId="15126D1A" w14:textId="7EF04AF2" w:rsidR="009C6DE7" w:rsidRDefault="009C6DE7">
      <w:pPr>
        <w:spacing w:line="480" w:lineRule="auto"/>
        <w:ind w:firstLine="720"/>
        <w:rPr>
          <w:rFonts w:ascii="Times New Roman" w:eastAsia="Times New Roman" w:hAnsi="Times New Roman" w:cs="Times New Roman"/>
          <w:sz w:val="24"/>
          <w:szCs w:val="24"/>
        </w:rPr>
      </w:pPr>
    </w:p>
    <w:p w14:paraId="2042194E" w14:textId="0DFA92FA" w:rsidR="00722B94" w:rsidRDefault="00722B94" w:rsidP="00722B94">
      <w:pPr>
        <w:ind w:left="2160"/>
        <w:rPr>
          <w:bCs/>
          <w:i/>
        </w:rPr>
      </w:pPr>
      <w:r>
        <w:rPr>
          <w:bCs/>
          <w:i/>
        </w:rPr>
        <w:t xml:space="preserve">This appears to be a great interview. </w:t>
      </w:r>
      <w:r>
        <w:rPr>
          <w:bCs/>
          <w:i/>
        </w:rPr>
        <w:t xml:space="preserve">You are a </w:t>
      </w:r>
      <w:r w:rsidR="006E776D">
        <w:rPr>
          <w:bCs/>
          <w:i/>
        </w:rPr>
        <w:t xml:space="preserve">good writer. </w:t>
      </w:r>
      <w:bookmarkStart w:id="10" w:name="_GoBack"/>
      <w:bookmarkEnd w:id="10"/>
      <w:r w:rsidR="006E776D">
        <w:rPr>
          <w:bCs/>
          <w:i/>
        </w:rPr>
        <w:t>I would like to see a couple more direct quotes.</w:t>
      </w:r>
    </w:p>
    <w:p w14:paraId="22D18720" w14:textId="4430AC9B" w:rsidR="00722B94" w:rsidRPr="005E0F8F" w:rsidRDefault="006E776D" w:rsidP="00722B94">
      <w:pPr>
        <w:ind w:left="2160"/>
        <w:rPr>
          <w:i/>
          <w:u w:val="single"/>
        </w:rPr>
      </w:pPr>
      <w:r>
        <w:rPr>
          <w:bCs/>
          <w:i/>
        </w:rPr>
        <w:t>Also</w:t>
      </w:r>
      <w:r w:rsidR="00722B94">
        <w:rPr>
          <w:bCs/>
          <w:i/>
        </w:rPr>
        <w:t xml:space="preserve"> r</w:t>
      </w:r>
      <w:r w:rsidR="00722B94">
        <w:rPr>
          <w:i/>
        </w:rPr>
        <w:t xml:space="preserve">emember, there is more to this assignment. I don’t just want to get to know your interview subject; I want to know how this interview </w:t>
      </w:r>
      <w:r w:rsidR="00722B94" w:rsidRPr="005E0F8F">
        <w:rPr>
          <w:i/>
          <w:u w:val="single"/>
        </w:rPr>
        <w:t>relates to you and affects your sense of a LOS.</w:t>
      </w:r>
    </w:p>
    <w:p w14:paraId="5B399C88" w14:textId="61F8022E" w:rsidR="00722B94" w:rsidRDefault="00722B94" w:rsidP="00722B94">
      <w:pPr>
        <w:ind w:left="2160"/>
        <w:rPr>
          <w:i/>
        </w:rPr>
      </w:pPr>
      <w:r>
        <w:rPr>
          <w:i/>
        </w:rPr>
        <w:t xml:space="preserve">Regarding </w:t>
      </w:r>
      <w:r w:rsidR="006E776D">
        <w:rPr>
          <w:i/>
        </w:rPr>
        <w:t>Adam</w:t>
      </w:r>
      <w:r>
        <w:rPr>
          <w:i/>
        </w:rPr>
        <w:t>, I feel like I know him a little bit, but mostly regarding his job. Give me a sense of his life outside of his job</w:t>
      </w:r>
    </w:p>
    <w:p w14:paraId="4C36F94D" w14:textId="6FC741B5" w:rsidR="00722B94" w:rsidRDefault="00722B94" w:rsidP="00722B94">
      <w:pPr>
        <w:ind w:left="2160"/>
        <w:rPr>
          <w:i/>
        </w:rPr>
      </w:pPr>
      <w:r>
        <w:rPr>
          <w:i/>
        </w:rPr>
        <w:t>You have a good introduction of the subject</w:t>
      </w:r>
      <w:r w:rsidR="006E776D">
        <w:rPr>
          <w:i/>
        </w:rPr>
        <w:t>, but add why you selected him as a subject for this assignment</w:t>
      </w:r>
      <w:r>
        <w:rPr>
          <w:i/>
        </w:rPr>
        <w:t xml:space="preserve">. At the end, provide a conclusion that relates more to </w:t>
      </w:r>
      <w:r w:rsidRPr="001C1F82">
        <w:rPr>
          <w:i/>
          <w:u w:val="single"/>
        </w:rPr>
        <w:t>you</w:t>
      </w:r>
      <w:r>
        <w:rPr>
          <w:i/>
        </w:rPr>
        <w:t xml:space="preserve"> and what you gained from this interview. Is there anything “actionable” that you can take away from </w:t>
      </w:r>
      <w:r w:rsidR="001D26CE">
        <w:rPr>
          <w:i/>
        </w:rPr>
        <w:t>Adam</w:t>
      </w:r>
      <w:r>
        <w:rPr>
          <w:i/>
        </w:rPr>
        <w:t>’s example?</w:t>
      </w:r>
    </w:p>
    <w:p w14:paraId="63781136" w14:textId="77777777" w:rsidR="009C6DE7" w:rsidRDefault="009C6DE7">
      <w:pPr>
        <w:spacing w:line="480" w:lineRule="auto"/>
        <w:ind w:firstLine="720"/>
        <w:rPr>
          <w:rFonts w:ascii="Times New Roman" w:eastAsia="Times New Roman" w:hAnsi="Times New Roman" w:cs="Times New Roman"/>
          <w:sz w:val="24"/>
          <w:szCs w:val="24"/>
        </w:rPr>
      </w:pPr>
    </w:p>
    <w:sectPr w:rsidR="009C6DE7">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Champion, Teddy" w:date="2022-10-13T07:27:00Z" w:initials="CT">
    <w:p w14:paraId="2EBAE555" w14:textId="44BB3CC0" w:rsidR="000F6BC7" w:rsidRDefault="000F6BC7">
      <w:pPr>
        <w:pStyle w:val="CommentText"/>
      </w:pPr>
      <w:r>
        <w:rPr>
          <w:rStyle w:val="CommentReference"/>
        </w:rPr>
        <w:annotationRef/>
      </w:r>
      <w:r>
        <w:t>Good introduction of your subject, but I also want you to say why you are interested in interviewing him. How do you know him, and what makes you think he could help you in your quest to live a life of significance?</w:t>
      </w:r>
    </w:p>
  </w:comment>
  <w:comment w:id="1" w:author="Champion, Teddy" w:date="2022-10-13T07:29:00Z" w:initials="CT">
    <w:p w14:paraId="1928053D" w14:textId="689C2DBA" w:rsidR="00EA0410" w:rsidRDefault="00EA0410">
      <w:pPr>
        <w:pStyle w:val="CommentText"/>
      </w:pPr>
      <w:r>
        <w:rPr>
          <w:rStyle w:val="CommentReference"/>
        </w:rPr>
        <w:annotationRef/>
      </w:r>
      <w:r>
        <w:t>Haha, that makes sense!</w:t>
      </w:r>
    </w:p>
  </w:comment>
  <w:comment w:id="4" w:author="Champion, Teddy" w:date="2022-10-13T07:30:00Z" w:initials="CT">
    <w:p w14:paraId="21C385B7" w14:textId="5F586A09" w:rsidR="00EA0410" w:rsidRDefault="00EA0410">
      <w:pPr>
        <w:pStyle w:val="CommentText"/>
      </w:pPr>
      <w:r>
        <w:rPr>
          <w:rStyle w:val="CommentReference"/>
        </w:rPr>
        <w:annotationRef/>
      </w:r>
      <w:r>
        <w:t>Very profound. I like this guy</w:t>
      </w:r>
    </w:p>
  </w:comment>
  <w:comment w:id="5" w:author="Champion, Teddy" w:date="2022-10-13T07:45:00Z" w:initials="CT">
    <w:p w14:paraId="2A68A8D9" w14:textId="1DD77C1A" w:rsidR="00944BF5" w:rsidRDefault="00944BF5">
      <w:pPr>
        <w:pStyle w:val="CommentText"/>
      </w:pPr>
      <w:r>
        <w:rPr>
          <w:rStyle w:val="CommentReference"/>
        </w:rPr>
        <w:annotationRef/>
      </w:r>
      <w:r>
        <w:t>Good topic</w:t>
      </w:r>
      <w:r w:rsidR="009C6DE7">
        <w:t xml:space="preserve"> to elaborate</w:t>
      </w:r>
    </w:p>
  </w:comment>
  <w:comment w:id="8" w:author="Champion, Teddy" w:date="2022-10-13T07:48:00Z" w:initials="CT">
    <w:p w14:paraId="3171E5C9" w14:textId="543BEC58" w:rsidR="009C6DE7" w:rsidRDefault="009C6DE7">
      <w:pPr>
        <w:pStyle w:val="CommentText"/>
      </w:pPr>
      <w:r>
        <w:rPr>
          <w:rStyle w:val="CommentReference"/>
        </w:rPr>
        <w:annotationRef/>
      </w:r>
      <w:r>
        <w:t>Great outlook, and you are eloquent in your description of it</w:t>
      </w:r>
    </w:p>
  </w:comment>
  <w:comment w:id="9" w:author="Champion, Teddy" w:date="2022-10-13T07:46:00Z" w:initials="CT">
    <w:p w14:paraId="7097B6FD" w14:textId="6638F091" w:rsidR="009C6DE7" w:rsidRDefault="009C6DE7">
      <w:pPr>
        <w:pStyle w:val="CommentText"/>
      </w:pPr>
      <w:r>
        <w:rPr>
          <w:rStyle w:val="CommentReference"/>
        </w:rPr>
        <w:annotationRef/>
      </w:r>
      <w:r>
        <w:t>You need to add a Works Cited page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EBAE555" w15:done="0"/>
  <w15:commentEx w15:paraId="1928053D" w15:done="0"/>
  <w15:commentEx w15:paraId="21C385B7" w15:done="0"/>
  <w15:commentEx w15:paraId="2A68A8D9" w15:done="0"/>
  <w15:commentEx w15:paraId="3171E5C9" w15:done="0"/>
  <w15:commentEx w15:paraId="7097B6F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BAE555" w16cid:durableId="26F23C5D"/>
  <w16cid:commentId w16cid:paraId="1928053D" w16cid:durableId="26F23CD8"/>
  <w16cid:commentId w16cid:paraId="21C385B7" w16cid:durableId="26F23D28"/>
  <w16cid:commentId w16cid:paraId="2A68A8D9" w16cid:durableId="26F24090"/>
  <w16cid:commentId w16cid:paraId="3171E5C9" w16cid:durableId="26F24139"/>
  <w16cid:commentId w16cid:paraId="7097B6FD" w16cid:durableId="26F240E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mpion, Teddy">
    <w15:presenceInfo w15:providerId="AD" w15:userId="S::rtchampi@bsc.edu::65fd0106-7387-42e6-be96-58de4215cf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F6D"/>
    <w:rsid w:val="0003635D"/>
    <w:rsid w:val="000F6BC7"/>
    <w:rsid w:val="001D26CE"/>
    <w:rsid w:val="006E776D"/>
    <w:rsid w:val="00722B94"/>
    <w:rsid w:val="00944BF5"/>
    <w:rsid w:val="009C6DE7"/>
    <w:rsid w:val="00EA0410"/>
    <w:rsid w:val="00FB5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3F80CA"/>
  <w15:docId w15:val="{BA2D80B9-D052-5D48-A076-4C3E9FC1E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0F6BC7"/>
    <w:rPr>
      <w:sz w:val="16"/>
      <w:szCs w:val="16"/>
    </w:rPr>
  </w:style>
  <w:style w:type="paragraph" w:styleId="CommentText">
    <w:name w:val="annotation text"/>
    <w:basedOn w:val="Normal"/>
    <w:link w:val="CommentTextChar"/>
    <w:uiPriority w:val="99"/>
    <w:semiHidden/>
    <w:unhideWhenUsed/>
    <w:rsid w:val="000F6BC7"/>
    <w:pPr>
      <w:spacing w:line="240" w:lineRule="auto"/>
    </w:pPr>
    <w:rPr>
      <w:sz w:val="20"/>
      <w:szCs w:val="20"/>
    </w:rPr>
  </w:style>
  <w:style w:type="character" w:customStyle="1" w:styleId="CommentTextChar">
    <w:name w:val="Comment Text Char"/>
    <w:basedOn w:val="DefaultParagraphFont"/>
    <w:link w:val="CommentText"/>
    <w:uiPriority w:val="99"/>
    <w:semiHidden/>
    <w:rsid w:val="000F6BC7"/>
    <w:rPr>
      <w:sz w:val="20"/>
      <w:szCs w:val="20"/>
    </w:rPr>
  </w:style>
  <w:style w:type="paragraph" w:styleId="CommentSubject">
    <w:name w:val="annotation subject"/>
    <w:basedOn w:val="CommentText"/>
    <w:next w:val="CommentText"/>
    <w:link w:val="CommentSubjectChar"/>
    <w:uiPriority w:val="99"/>
    <w:semiHidden/>
    <w:unhideWhenUsed/>
    <w:rsid w:val="000F6BC7"/>
    <w:rPr>
      <w:b/>
      <w:bCs/>
    </w:rPr>
  </w:style>
  <w:style w:type="character" w:customStyle="1" w:styleId="CommentSubjectChar">
    <w:name w:val="Comment Subject Char"/>
    <w:basedOn w:val="CommentTextChar"/>
    <w:link w:val="CommentSubject"/>
    <w:uiPriority w:val="99"/>
    <w:semiHidden/>
    <w:rsid w:val="000F6BC7"/>
    <w:rPr>
      <w:b/>
      <w:bCs/>
      <w:sz w:val="20"/>
      <w:szCs w:val="20"/>
    </w:rPr>
  </w:style>
  <w:style w:type="paragraph" w:styleId="BalloonText">
    <w:name w:val="Balloon Text"/>
    <w:basedOn w:val="Normal"/>
    <w:link w:val="BalloonTextChar"/>
    <w:uiPriority w:val="99"/>
    <w:semiHidden/>
    <w:unhideWhenUsed/>
    <w:rsid w:val="000F6BC7"/>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F6BC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751</Words>
  <Characters>4286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Champion, Teddy</cp:lastModifiedBy>
  <cp:revision>7</cp:revision>
  <dcterms:created xsi:type="dcterms:W3CDTF">2022-10-13T12:18:00Z</dcterms:created>
  <dcterms:modified xsi:type="dcterms:W3CDTF">2022-10-13T13:37:00Z</dcterms:modified>
</cp:coreProperties>
</file>