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91A72" w14:textId="77777777" w:rsidR="000E39B9" w:rsidRDefault="009B6735">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Sam DeMotte</w:t>
      </w:r>
    </w:p>
    <w:p w14:paraId="3C78623A" w14:textId="77777777" w:rsidR="000E39B9" w:rsidRDefault="009B6735">
      <w:pPr>
        <w:pStyle w:val="Body"/>
        <w:spacing w:line="480" w:lineRule="auto"/>
        <w:rPr>
          <w:rFonts w:ascii="Times New Roman" w:eastAsia="Times New Roman" w:hAnsi="Times New Roman" w:cs="Times New Roman"/>
          <w:sz w:val="24"/>
          <w:szCs w:val="24"/>
        </w:rPr>
      </w:pPr>
      <w:r>
        <w:rPr>
          <w:rFonts w:ascii="Times New Roman" w:hAnsi="Times New Roman"/>
          <w:sz w:val="24"/>
          <w:szCs w:val="24"/>
          <w:lang w:val="en-US"/>
        </w:rPr>
        <w:t xml:space="preserve">Living a Life of Significance </w:t>
      </w:r>
    </w:p>
    <w:p w14:paraId="715D2A9A" w14:textId="77777777" w:rsidR="000E39B9" w:rsidRDefault="009B6735">
      <w:pPr>
        <w:pStyle w:val="Body"/>
        <w:spacing w:line="480" w:lineRule="auto"/>
        <w:rPr>
          <w:rFonts w:ascii="Times New Roman" w:eastAsia="Times New Roman" w:hAnsi="Times New Roman" w:cs="Times New Roman"/>
          <w:sz w:val="24"/>
          <w:szCs w:val="24"/>
        </w:rPr>
      </w:pPr>
      <w:r>
        <w:rPr>
          <w:rFonts w:ascii="Times New Roman" w:hAnsi="Times New Roman"/>
          <w:sz w:val="24"/>
          <w:szCs w:val="24"/>
        </w:rPr>
        <w:t>10/9/2022</w:t>
      </w:r>
    </w:p>
    <w:p w14:paraId="1E38467D" w14:textId="77777777" w:rsidR="000E39B9" w:rsidRDefault="000E39B9">
      <w:pPr>
        <w:pStyle w:val="Body"/>
        <w:spacing w:line="480" w:lineRule="auto"/>
        <w:rPr>
          <w:rFonts w:ascii="Times New Roman" w:eastAsia="Times New Roman" w:hAnsi="Times New Roman" w:cs="Times New Roman"/>
          <w:sz w:val="24"/>
          <w:szCs w:val="24"/>
        </w:rPr>
      </w:pPr>
    </w:p>
    <w:p w14:paraId="6FF4FCA7" w14:textId="77777777" w:rsidR="000E39B9" w:rsidRDefault="009B6735">
      <w:pPr>
        <w:pStyle w:val="Body"/>
        <w:spacing w:line="480" w:lineRule="auto"/>
        <w:jc w:val="center"/>
        <w:rPr>
          <w:rFonts w:ascii="Times New Roman" w:eastAsia="Times New Roman" w:hAnsi="Times New Roman" w:cs="Times New Roman"/>
          <w:sz w:val="24"/>
          <w:szCs w:val="24"/>
        </w:rPr>
      </w:pPr>
      <w:r>
        <w:rPr>
          <w:rFonts w:ascii="Times New Roman" w:hAnsi="Times New Roman"/>
          <w:sz w:val="24"/>
          <w:szCs w:val="24"/>
          <w:lang w:val="en-US"/>
        </w:rPr>
        <w:t>Celebration #2</w:t>
      </w:r>
    </w:p>
    <w:p w14:paraId="248D8B4E" w14:textId="7FD34254" w:rsidR="000E39B9" w:rsidRDefault="009B6735">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b/>
        <w:t xml:space="preserve">I was first introduced to swimming by my father who has been a coach for his whole life.  The sport stuck with me and now I am still swimming in college. I have always been interested </w:t>
      </w:r>
      <w:r>
        <w:rPr>
          <w:rFonts w:ascii="Times New Roman" w:eastAsia="Times New Roman" w:hAnsi="Times New Roman" w:cs="Times New Roman"/>
          <w:sz w:val="24"/>
          <w:szCs w:val="24"/>
          <w:lang w:val="en-US"/>
        </w:rPr>
        <w:t xml:space="preserve">about what it's like to be a swim coach. I have already heard my </w:t>
      </w:r>
      <w:del w:id="0" w:author="Champion, Teddy" w:date="2022-10-13T09:55:00Z">
        <w:r w:rsidDel="00F22F17">
          <w:rPr>
            <w:rFonts w:ascii="Times New Roman" w:eastAsia="Times New Roman" w:hAnsi="Times New Roman" w:cs="Times New Roman"/>
            <w:sz w:val="24"/>
            <w:szCs w:val="24"/>
            <w:lang w:val="en-US"/>
          </w:rPr>
          <w:delText>fathers</w:delText>
        </w:r>
      </w:del>
      <w:ins w:id="1" w:author="Champion, Teddy" w:date="2022-10-13T09:55:00Z">
        <w:r w:rsidR="00F22F17">
          <w:rPr>
            <w:rFonts w:ascii="Times New Roman" w:eastAsia="Times New Roman" w:hAnsi="Times New Roman" w:cs="Times New Roman"/>
            <w:sz w:val="24"/>
            <w:szCs w:val="24"/>
            <w:lang w:val="en-US"/>
          </w:rPr>
          <w:t>father’s</w:t>
        </w:r>
      </w:ins>
      <w:r>
        <w:rPr>
          <w:rFonts w:ascii="Times New Roman" w:eastAsia="Times New Roman" w:hAnsi="Times New Roman" w:cs="Times New Roman"/>
          <w:sz w:val="24"/>
          <w:szCs w:val="24"/>
          <w:lang w:val="en-US"/>
        </w:rPr>
        <w:t xml:space="preserve"> answers many times and he loves what he does and it has never gotten old for him. For this interview I was looking for someone who has just started their coaching career. I chose Birm</w:t>
      </w:r>
      <w:r>
        <w:rPr>
          <w:rFonts w:ascii="Times New Roman" w:eastAsia="Times New Roman" w:hAnsi="Times New Roman" w:cs="Times New Roman"/>
          <w:sz w:val="24"/>
          <w:szCs w:val="24"/>
          <w:lang w:val="en-US"/>
        </w:rPr>
        <w:t>ingham</w:t>
      </w:r>
      <w:ins w:id="2" w:author="Champion, Teddy" w:date="2022-10-13T09:56:00Z">
        <w:r w:rsidR="00F22F17">
          <w:rPr>
            <w:rFonts w:ascii="Times New Roman" w:eastAsia="Times New Roman" w:hAnsi="Times New Roman" w:cs="Times New Roman"/>
            <w:sz w:val="24"/>
            <w:szCs w:val="24"/>
            <w:lang w:val="en-US"/>
          </w:rPr>
          <w:t>-</w:t>
        </w:r>
      </w:ins>
      <w:del w:id="3" w:author="Champion, Teddy" w:date="2022-10-13T09:56:00Z">
        <w:r w:rsidDel="00F22F17">
          <w:rPr>
            <w:rFonts w:ascii="Times New Roman" w:eastAsia="Times New Roman" w:hAnsi="Times New Roman" w:cs="Times New Roman"/>
            <w:sz w:val="24"/>
            <w:szCs w:val="24"/>
            <w:lang w:val="en-US"/>
          </w:rPr>
          <w:delText xml:space="preserve"> </w:delText>
        </w:r>
      </w:del>
      <w:r>
        <w:rPr>
          <w:rFonts w:ascii="Times New Roman" w:eastAsia="Times New Roman" w:hAnsi="Times New Roman" w:cs="Times New Roman"/>
          <w:sz w:val="24"/>
          <w:szCs w:val="24"/>
          <w:lang w:val="en-US"/>
        </w:rPr>
        <w:t>Southern College assistant swim coach Jordan Saslo. I was interested in interviewing Jordan as soon as I was assigned this paper. For starters Jordan graduated from Florida Southern College in 2022 which makes him a perfect candidate to be interview</w:t>
      </w:r>
      <w:r>
        <w:rPr>
          <w:rFonts w:ascii="Times New Roman" w:eastAsia="Times New Roman" w:hAnsi="Times New Roman" w:cs="Times New Roman"/>
          <w:sz w:val="24"/>
          <w:szCs w:val="24"/>
          <w:lang w:val="en-US"/>
        </w:rPr>
        <w:t>ed about college experience setting a person up for a life of significance.</w:t>
      </w:r>
    </w:p>
    <w:p w14:paraId="6525F3E5" w14:textId="7638E5C2" w:rsidR="000E39B9" w:rsidRDefault="009B6735">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b/>
        <w:t>Last weekend</w:t>
      </w:r>
      <w:ins w:id="4" w:author="Champion, Teddy" w:date="2022-10-13T09:56:00Z">
        <w:r w:rsidR="00F22F17">
          <w:rPr>
            <w:rFonts w:ascii="Times New Roman" w:eastAsia="Times New Roman" w:hAnsi="Times New Roman" w:cs="Times New Roman"/>
            <w:sz w:val="24"/>
            <w:szCs w:val="24"/>
            <w:lang w:val="en-US"/>
          </w:rPr>
          <w:t xml:space="preserve">, Jordan and I </w:t>
        </w:r>
      </w:ins>
      <w:del w:id="5" w:author="Champion, Teddy" w:date="2022-10-13T09:56:00Z">
        <w:r w:rsidDel="00F22F17">
          <w:rPr>
            <w:rFonts w:ascii="Times New Roman" w:eastAsia="Times New Roman" w:hAnsi="Times New Roman" w:cs="Times New Roman"/>
            <w:sz w:val="24"/>
            <w:szCs w:val="24"/>
            <w:lang w:val="en-US"/>
          </w:rPr>
          <w:delText xml:space="preserve"> </w:delText>
        </w:r>
        <w:r w:rsidDel="00F22F17">
          <w:rPr>
            <w:rFonts w:ascii="Times New Roman" w:eastAsia="Times New Roman" w:hAnsi="Times New Roman" w:cs="Times New Roman"/>
            <w:sz w:val="24"/>
            <w:szCs w:val="24"/>
            <w:lang w:val="en-US"/>
          </w:rPr>
          <w:delText xml:space="preserve">me and Jordan </w:delText>
        </w:r>
      </w:del>
      <w:r>
        <w:rPr>
          <w:rFonts w:ascii="Times New Roman" w:eastAsia="Times New Roman" w:hAnsi="Times New Roman" w:cs="Times New Roman"/>
          <w:sz w:val="24"/>
          <w:szCs w:val="24"/>
          <w:lang w:val="en-US"/>
        </w:rPr>
        <w:t xml:space="preserve">met at his office for an </w:t>
      </w:r>
      <w:del w:id="6" w:author="Champion, Teddy" w:date="2022-10-13T09:55:00Z">
        <w:r w:rsidDel="00F22F17">
          <w:rPr>
            <w:rFonts w:ascii="Times New Roman" w:eastAsia="Times New Roman" w:hAnsi="Times New Roman" w:cs="Times New Roman"/>
            <w:sz w:val="24"/>
            <w:szCs w:val="24"/>
            <w:lang w:val="en-US"/>
          </w:rPr>
          <w:delText>in person</w:delText>
        </w:r>
      </w:del>
      <w:ins w:id="7" w:author="Champion, Teddy" w:date="2022-10-13T09:55:00Z">
        <w:r w:rsidR="00F22F17">
          <w:rPr>
            <w:rFonts w:ascii="Times New Roman" w:eastAsia="Times New Roman" w:hAnsi="Times New Roman" w:cs="Times New Roman"/>
            <w:sz w:val="24"/>
            <w:szCs w:val="24"/>
            <w:lang w:val="en-US"/>
          </w:rPr>
          <w:t>in-person</w:t>
        </w:r>
      </w:ins>
      <w:r>
        <w:rPr>
          <w:rFonts w:ascii="Times New Roman" w:eastAsia="Times New Roman" w:hAnsi="Times New Roman" w:cs="Times New Roman"/>
          <w:sz w:val="24"/>
          <w:szCs w:val="24"/>
          <w:lang w:val="en-US"/>
        </w:rPr>
        <w:t xml:space="preserve"> interview. When talking with Jordan I noticed he was easy and relatable to have a conversation with. Since he is my s</w:t>
      </w:r>
      <w:r>
        <w:rPr>
          <w:rFonts w:ascii="Times New Roman" w:eastAsia="Times New Roman" w:hAnsi="Times New Roman" w:cs="Times New Roman"/>
          <w:sz w:val="24"/>
          <w:szCs w:val="24"/>
          <w:lang w:val="en-US"/>
        </w:rPr>
        <w:t>wim coach it is not hard to forget that he is the same age as some of our senior swimmers. Despite the age similarity he was very confident in his meaning for life of  significance.</w:t>
      </w:r>
    </w:p>
    <w:p w14:paraId="7C0A79BF" w14:textId="77777777" w:rsidR="000E39B9" w:rsidRDefault="009B6735">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b/>
        <w:t>I started off the interview by asking him what he wants as his profession</w:t>
      </w:r>
      <w:r>
        <w:rPr>
          <w:rFonts w:ascii="Times New Roman" w:eastAsia="Times New Roman" w:hAnsi="Times New Roman" w:cs="Times New Roman"/>
          <w:sz w:val="24"/>
          <w:szCs w:val="24"/>
          <w:lang w:val="en-US"/>
        </w:rPr>
        <w:t xml:space="preserve">al position in the future. He responded with </w:t>
      </w:r>
      <w:r>
        <w:rPr>
          <w:rFonts w:ascii="Times New Roman" w:hAnsi="Times New Roman"/>
          <w:sz w:val="24"/>
          <w:szCs w:val="24"/>
          <w:lang w:val="en-US"/>
        </w:rPr>
        <w:t xml:space="preserve">“ </w:t>
      </w:r>
      <w:r>
        <w:rPr>
          <w:rFonts w:ascii="Times New Roman" w:hAnsi="Times New Roman"/>
          <w:sz w:val="24"/>
          <w:szCs w:val="24"/>
          <w:lang w:val="en-US"/>
        </w:rPr>
        <w:t>I don</w:t>
      </w:r>
      <w:r>
        <w:rPr>
          <w:rFonts w:ascii="Times New Roman" w:hAnsi="Times New Roman"/>
          <w:sz w:val="24"/>
          <w:szCs w:val="24"/>
          <w:lang w:val="en-US"/>
        </w:rPr>
        <w:t>’</w:t>
      </w:r>
      <w:r>
        <w:rPr>
          <w:rFonts w:ascii="Times New Roman" w:hAnsi="Times New Roman"/>
          <w:sz w:val="24"/>
          <w:szCs w:val="24"/>
          <w:lang w:val="en-US"/>
        </w:rPr>
        <w:t>t know if I want to try to go all the way to head coach for Birmingham Southern but I definitely want to continue a career in collegiate swim coaching.</w:t>
      </w:r>
      <w:r>
        <w:rPr>
          <w:rFonts w:ascii="Times New Roman" w:hAnsi="Times New Roman"/>
          <w:sz w:val="24"/>
          <w:szCs w:val="24"/>
          <w:lang w:val="en-US"/>
        </w:rPr>
        <w:t xml:space="preserve">” </w:t>
      </w:r>
      <w:r>
        <w:rPr>
          <w:rFonts w:ascii="Times New Roman" w:hAnsi="Times New Roman"/>
          <w:sz w:val="24"/>
          <w:szCs w:val="24"/>
          <w:lang w:val="en-US"/>
        </w:rPr>
        <w:t>I followed up with a question about prior jobs. He</w:t>
      </w:r>
      <w:r>
        <w:rPr>
          <w:rFonts w:ascii="Times New Roman" w:hAnsi="Times New Roman"/>
          <w:sz w:val="24"/>
          <w:szCs w:val="24"/>
          <w:lang w:val="en-US"/>
        </w:rPr>
        <w:t xml:space="preserve"> then talked about how he lifeguarded and coached at a YMCA during high school and college. </w:t>
      </w:r>
    </w:p>
    <w:p w14:paraId="38ED8142" w14:textId="1EF6AEEC" w:rsidR="000E39B9" w:rsidRDefault="009B6735">
      <w:pPr>
        <w:pStyle w:val="Body"/>
        <w:spacing w:line="480" w:lineRule="auto"/>
        <w:ind w:firstLine="720"/>
        <w:rPr>
          <w:rFonts w:ascii="Times New Roman" w:eastAsia="Times New Roman" w:hAnsi="Times New Roman" w:cs="Times New Roman"/>
          <w:sz w:val="24"/>
          <w:szCs w:val="24"/>
        </w:rPr>
      </w:pPr>
      <w:r>
        <w:rPr>
          <w:rFonts w:ascii="Times New Roman" w:hAnsi="Times New Roman"/>
          <w:sz w:val="24"/>
          <w:szCs w:val="24"/>
          <w:lang w:val="en-US"/>
        </w:rPr>
        <w:lastRenderedPageBreak/>
        <w:t>I switched the topic of the interview to talk about his current position as assistant coach. I asked if he feels that he has enough duties and work for what his sa</w:t>
      </w:r>
      <w:r>
        <w:rPr>
          <w:rFonts w:ascii="Times New Roman" w:hAnsi="Times New Roman"/>
          <w:sz w:val="24"/>
          <w:szCs w:val="24"/>
          <w:lang w:val="en-US"/>
        </w:rPr>
        <w:t xml:space="preserve">lary is and he responded with </w:t>
      </w:r>
      <w:r>
        <w:rPr>
          <w:rFonts w:ascii="Times New Roman" w:hAnsi="Times New Roman"/>
          <w:sz w:val="24"/>
          <w:szCs w:val="24"/>
          <w:lang w:val="en-US"/>
        </w:rPr>
        <w:t>“</w:t>
      </w:r>
      <w:r>
        <w:rPr>
          <w:rFonts w:ascii="Times New Roman" w:hAnsi="Times New Roman"/>
          <w:sz w:val="24"/>
          <w:szCs w:val="24"/>
          <w:lang w:val="en-US"/>
        </w:rPr>
        <w:t>Yes, I feel like I work a fair amount for what I am paid.</w:t>
      </w:r>
      <w:r>
        <w:rPr>
          <w:rFonts w:ascii="Times New Roman" w:hAnsi="Times New Roman"/>
          <w:sz w:val="24"/>
          <w:szCs w:val="24"/>
          <w:lang w:val="en-US"/>
        </w:rPr>
        <w:t xml:space="preserve">” </w:t>
      </w:r>
      <w:r>
        <w:rPr>
          <w:rFonts w:ascii="Times New Roman" w:hAnsi="Times New Roman"/>
          <w:sz w:val="24"/>
          <w:szCs w:val="24"/>
          <w:lang w:val="en-US"/>
        </w:rPr>
        <w:t>Being a part of the swim team myself I have a small bit of knowledge about some of the tasks Jordan has had to do for the team. For example, last week our team had si</w:t>
      </w:r>
      <w:r>
        <w:rPr>
          <w:rFonts w:ascii="Times New Roman" w:hAnsi="Times New Roman"/>
          <w:sz w:val="24"/>
          <w:szCs w:val="24"/>
          <w:lang w:val="en-US"/>
        </w:rPr>
        <w:t xml:space="preserve">xteen recruits looking at our swim and school program and Jordan had to host all </w:t>
      </w:r>
      <w:del w:id="8" w:author="Champion, Teddy" w:date="2022-10-13T09:56:00Z">
        <w:r w:rsidDel="00F22F17">
          <w:rPr>
            <w:rFonts w:ascii="Times New Roman" w:hAnsi="Times New Roman"/>
            <w:sz w:val="24"/>
            <w:szCs w:val="24"/>
            <w:lang w:val="en-US"/>
          </w:rPr>
          <w:delText>fifty four</w:delText>
        </w:r>
      </w:del>
      <w:ins w:id="9" w:author="Champion, Teddy" w:date="2022-10-13T09:56:00Z">
        <w:r w:rsidR="00F22F17">
          <w:rPr>
            <w:rFonts w:ascii="Times New Roman" w:hAnsi="Times New Roman"/>
            <w:sz w:val="24"/>
            <w:szCs w:val="24"/>
            <w:lang w:val="en-US"/>
          </w:rPr>
          <w:t>fifty-four</w:t>
        </w:r>
      </w:ins>
      <w:r>
        <w:rPr>
          <w:rFonts w:ascii="Times New Roman" w:hAnsi="Times New Roman"/>
          <w:sz w:val="24"/>
          <w:szCs w:val="24"/>
          <w:lang w:val="en-US"/>
        </w:rPr>
        <w:t xml:space="preserve"> of the current swim team and sixteen of the recruits over for dinner. Since our team has to stay on campus during fall break for a swim meet</w:t>
      </w:r>
      <w:ins w:id="10" w:author="Champion, Teddy" w:date="2022-10-13T10:16:00Z">
        <w:r w:rsidR="00761642">
          <w:rPr>
            <w:rFonts w:ascii="Times New Roman" w:hAnsi="Times New Roman"/>
            <w:sz w:val="24"/>
            <w:szCs w:val="24"/>
            <w:lang w:val="en-US"/>
          </w:rPr>
          <w:t>,</w:t>
        </w:r>
      </w:ins>
      <w:del w:id="11" w:author="Champion, Teddy" w:date="2022-10-13T10:16:00Z">
        <w:r w:rsidDel="00761642">
          <w:rPr>
            <w:rFonts w:ascii="Times New Roman" w:hAnsi="Times New Roman"/>
            <w:sz w:val="24"/>
            <w:szCs w:val="24"/>
            <w:lang w:val="en-US"/>
          </w:rPr>
          <w:delText>.</w:delText>
        </w:r>
      </w:del>
      <w:r>
        <w:rPr>
          <w:rFonts w:ascii="Times New Roman" w:hAnsi="Times New Roman"/>
          <w:sz w:val="24"/>
          <w:szCs w:val="24"/>
          <w:lang w:val="en-US"/>
        </w:rPr>
        <w:t xml:space="preserve"> Jordan was providing u</w:t>
      </w:r>
      <w:r>
        <w:rPr>
          <w:rFonts w:ascii="Times New Roman" w:hAnsi="Times New Roman"/>
          <w:sz w:val="24"/>
          <w:szCs w:val="24"/>
          <w:lang w:val="en-US"/>
        </w:rPr>
        <w:t>s with dinner fixings and breakfast material the entire break since our cafeteria is closed. He has already helped the team with so much this year.</w:t>
      </w:r>
    </w:p>
    <w:p w14:paraId="0A8497F9" w14:textId="27BF99A6" w:rsidR="000E39B9" w:rsidRDefault="009B6735">
      <w:pPr>
        <w:pStyle w:val="Body"/>
        <w:spacing w:line="480" w:lineRule="auto"/>
        <w:ind w:firstLine="720"/>
        <w:rPr>
          <w:rFonts w:ascii="Times New Roman" w:eastAsia="Times New Roman" w:hAnsi="Times New Roman" w:cs="Times New Roman"/>
          <w:sz w:val="24"/>
          <w:szCs w:val="24"/>
        </w:rPr>
      </w:pPr>
      <w:r>
        <w:rPr>
          <w:rFonts w:ascii="Times New Roman" w:hAnsi="Times New Roman"/>
          <w:sz w:val="24"/>
          <w:szCs w:val="24"/>
          <w:lang w:val="en-US"/>
        </w:rPr>
        <w:t>I asked Jordan what drives him to do what he does</w:t>
      </w:r>
      <w:ins w:id="12" w:author="Champion, Teddy" w:date="2022-10-13T10:16:00Z">
        <w:r w:rsidR="00BE69B9">
          <w:rPr>
            <w:rFonts w:ascii="Times New Roman" w:hAnsi="Times New Roman"/>
            <w:sz w:val="24"/>
            <w:szCs w:val="24"/>
            <w:lang w:val="en-US"/>
          </w:rPr>
          <w:t>;</w:t>
        </w:r>
      </w:ins>
      <w:r>
        <w:rPr>
          <w:rFonts w:ascii="Times New Roman" w:hAnsi="Times New Roman"/>
          <w:sz w:val="24"/>
          <w:szCs w:val="24"/>
          <w:lang w:val="en-US"/>
        </w:rPr>
        <w:t xml:space="preserve"> he answered with </w:t>
      </w:r>
      <w:r>
        <w:rPr>
          <w:rFonts w:ascii="Times New Roman" w:hAnsi="Times New Roman"/>
          <w:sz w:val="24"/>
          <w:szCs w:val="24"/>
          <w:lang w:val="en-US"/>
        </w:rPr>
        <w:t>“</w:t>
      </w:r>
      <w:r>
        <w:rPr>
          <w:rFonts w:ascii="Times New Roman" w:hAnsi="Times New Roman"/>
          <w:sz w:val="24"/>
          <w:szCs w:val="24"/>
          <w:lang w:val="en-US"/>
        </w:rPr>
        <w:t xml:space="preserve">Swimming has been with me for more than </w:t>
      </w:r>
      <w:r>
        <w:rPr>
          <w:rFonts w:ascii="Times New Roman" w:hAnsi="Times New Roman"/>
          <w:sz w:val="24"/>
          <w:szCs w:val="24"/>
          <w:lang w:val="en-US"/>
        </w:rPr>
        <w:t>half of my life and I feel so distant from myself when I</w:t>
      </w:r>
      <w:r>
        <w:rPr>
          <w:rFonts w:ascii="Times New Roman" w:hAnsi="Times New Roman"/>
          <w:sz w:val="24"/>
          <w:szCs w:val="24"/>
          <w:lang w:val="en-US"/>
        </w:rPr>
        <w:t>’</w:t>
      </w:r>
      <w:r>
        <w:rPr>
          <w:rFonts w:ascii="Times New Roman" w:hAnsi="Times New Roman"/>
          <w:sz w:val="24"/>
          <w:szCs w:val="24"/>
          <w:lang w:val="en-US"/>
        </w:rPr>
        <w:t>m not around swimming, and I just really enjoy the sportsmanship that goes into the sport itself.</w:t>
      </w:r>
      <w:del w:id="13" w:author="Champion, Teddy" w:date="2022-10-13T10:16:00Z">
        <w:r w:rsidDel="00BE69B9">
          <w:rPr>
            <w:rFonts w:ascii="Times New Roman" w:hAnsi="Times New Roman"/>
            <w:sz w:val="24"/>
            <w:szCs w:val="24"/>
            <w:lang w:val="en-US"/>
          </w:rPr>
          <w:delText xml:space="preserve"> </w:delText>
        </w:r>
        <w:r w:rsidDel="00BE69B9">
          <w:rPr>
            <w:rFonts w:ascii="Times New Roman" w:hAnsi="Times New Roman"/>
            <w:sz w:val="24"/>
            <w:szCs w:val="24"/>
            <w:lang w:val="en-US"/>
          </w:rPr>
          <w:delText>“</w:delText>
        </w:r>
      </w:del>
      <w:ins w:id="14" w:author="Champion, Teddy" w:date="2022-10-13T10:16:00Z">
        <w:r w:rsidR="00BE69B9">
          <w:rPr>
            <w:rFonts w:ascii="Times New Roman" w:hAnsi="Times New Roman"/>
            <w:sz w:val="24"/>
            <w:szCs w:val="24"/>
            <w:lang w:val="en-US"/>
          </w:rPr>
          <w:t>”</w:t>
        </w:r>
      </w:ins>
      <w:r>
        <w:rPr>
          <w:rFonts w:ascii="Times New Roman" w:hAnsi="Times New Roman"/>
          <w:sz w:val="24"/>
          <w:szCs w:val="24"/>
          <w:lang w:val="en-US"/>
        </w:rPr>
        <w:t xml:space="preserve"> </w:t>
      </w:r>
      <w:r>
        <w:rPr>
          <w:rFonts w:ascii="Times New Roman" w:hAnsi="Times New Roman"/>
          <w:sz w:val="24"/>
          <w:szCs w:val="24"/>
          <w:lang w:val="en-US"/>
        </w:rPr>
        <w:t xml:space="preserve">He then talked about how through his swimming career he has had bad mentors in the past and </w:t>
      </w:r>
      <w:commentRangeStart w:id="15"/>
      <w:r>
        <w:rPr>
          <w:rFonts w:ascii="Times New Roman" w:hAnsi="Times New Roman"/>
          <w:sz w:val="24"/>
          <w:szCs w:val="24"/>
          <w:lang w:val="en-US"/>
        </w:rPr>
        <w:t>he want</w:t>
      </w:r>
      <w:r>
        <w:rPr>
          <w:rFonts w:ascii="Times New Roman" w:hAnsi="Times New Roman"/>
          <w:sz w:val="24"/>
          <w:szCs w:val="24"/>
          <w:lang w:val="en-US"/>
        </w:rPr>
        <w:t>s all his swimmers to leave swimming better than it was left for himself.</w:t>
      </w:r>
      <w:commentRangeEnd w:id="15"/>
      <w:r w:rsidR="00C910A1">
        <w:rPr>
          <w:rStyle w:val="CommentReference"/>
          <w:rFonts w:ascii="Times New Roman" w:hAnsi="Times New Roman" w:cs="Times New Roman"/>
          <w:color w:val="auto"/>
          <w:lang w:val="en-US"/>
          <w14:textOutline w14:w="0" w14:cap="rnd" w14:cmpd="sng" w14:algn="ctr">
            <w14:noFill/>
            <w14:prstDash w14:val="solid"/>
            <w14:bevel/>
          </w14:textOutline>
        </w:rPr>
        <w:commentReference w:id="15"/>
      </w:r>
    </w:p>
    <w:p w14:paraId="1BC6DA84" w14:textId="1ADBAF0D" w:rsidR="000E39B9" w:rsidRDefault="009B6735">
      <w:pPr>
        <w:pStyle w:val="Body"/>
        <w:spacing w:line="480" w:lineRule="auto"/>
        <w:ind w:firstLine="720"/>
        <w:rPr>
          <w:rFonts w:ascii="Times New Roman" w:eastAsia="Times New Roman" w:hAnsi="Times New Roman" w:cs="Times New Roman"/>
          <w:sz w:val="24"/>
          <w:szCs w:val="24"/>
        </w:rPr>
      </w:pPr>
      <w:r>
        <w:rPr>
          <w:rFonts w:ascii="Times New Roman" w:hAnsi="Times New Roman"/>
          <w:sz w:val="24"/>
          <w:szCs w:val="24"/>
          <w:lang w:val="en-US"/>
        </w:rPr>
        <w:t>While talking with Jordan I wanted to know more about how he navigates his personal life with work</w:t>
      </w:r>
      <w:del w:id="16" w:author="Champion, Teddy" w:date="2022-10-13T10:28:00Z">
        <w:r w:rsidDel="00F76C67">
          <w:rPr>
            <w:rFonts w:ascii="Times New Roman" w:hAnsi="Times New Roman"/>
            <w:sz w:val="24"/>
            <w:szCs w:val="24"/>
            <w:lang w:val="en-US"/>
          </w:rPr>
          <w:delText xml:space="preserve"> </w:delText>
        </w:r>
      </w:del>
      <w:ins w:id="17" w:author="Champion, Teddy" w:date="2022-10-13T10:28:00Z">
        <w:r w:rsidR="00F76C67">
          <w:rPr>
            <w:rFonts w:ascii="Times New Roman" w:hAnsi="Times New Roman"/>
            <w:sz w:val="24"/>
            <w:szCs w:val="24"/>
            <w:lang w:val="en-US"/>
          </w:rPr>
          <w:t xml:space="preserve">. </w:t>
        </w:r>
      </w:ins>
      <w:r>
        <w:rPr>
          <w:rFonts w:ascii="Times New Roman" w:hAnsi="Times New Roman"/>
          <w:sz w:val="24"/>
          <w:szCs w:val="24"/>
          <w:lang w:val="en-US"/>
        </w:rPr>
        <w:t>“</w:t>
      </w:r>
      <w:r>
        <w:rPr>
          <w:rFonts w:ascii="Times New Roman" w:hAnsi="Times New Roman"/>
          <w:sz w:val="24"/>
          <w:szCs w:val="24"/>
          <w:lang w:val="en-US"/>
        </w:rPr>
        <w:t>Right now it is difficult to find a work life balance because I feel like I need t</w:t>
      </w:r>
      <w:r>
        <w:rPr>
          <w:rFonts w:ascii="Times New Roman" w:hAnsi="Times New Roman"/>
          <w:sz w:val="24"/>
          <w:szCs w:val="24"/>
          <w:lang w:val="en-US"/>
        </w:rPr>
        <w:t>o be here all the time for the team but technically I could take off a little bit more during the day than I am. I</w:t>
      </w:r>
      <w:r>
        <w:rPr>
          <w:rFonts w:ascii="Times New Roman" w:hAnsi="Times New Roman"/>
          <w:sz w:val="24"/>
          <w:szCs w:val="24"/>
          <w:lang w:val="en-US"/>
        </w:rPr>
        <w:t>’</w:t>
      </w:r>
      <w:r>
        <w:rPr>
          <w:rFonts w:ascii="Times New Roman" w:hAnsi="Times New Roman"/>
          <w:sz w:val="24"/>
          <w:szCs w:val="24"/>
          <w:lang w:val="en-US"/>
        </w:rPr>
        <w:t>m still trying to get used to the work life balance but as of right now I feel like I'm working from 6am-6pm but it's just part of the job.</w:t>
      </w:r>
      <w:r>
        <w:rPr>
          <w:rFonts w:ascii="Times New Roman" w:hAnsi="Times New Roman"/>
          <w:sz w:val="24"/>
          <w:szCs w:val="24"/>
          <w:lang w:val="en-US"/>
        </w:rPr>
        <w:t xml:space="preserve">” </w:t>
      </w:r>
      <w:r>
        <w:rPr>
          <w:rFonts w:ascii="Times New Roman" w:hAnsi="Times New Roman"/>
          <w:sz w:val="24"/>
          <w:szCs w:val="24"/>
          <w:lang w:val="en-US"/>
        </w:rPr>
        <w:t xml:space="preserve">Jordan lives on campus </w:t>
      </w:r>
      <w:commentRangeStart w:id="18"/>
      <w:r>
        <w:rPr>
          <w:rFonts w:ascii="Times New Roman" w:hAnsi="Times New Roman"/>
          <w:sz w:val="24"/>
          <w:szCs w:val="24"/>
          <w:lang w:val="en-US"/>
        </w:rPr>
        <w:t>so</w:t>
      </w:r>
      <w:commentRangeEnd w:id="18"/>
      <w:r w:rsidR="00F76C67">
        <w:rPr>
          <w:rStyle w:val="CommentReference"/>
          <w:rFonts w:ascii="Times New Roman" w:hAnsi="Times New Roman" w:cs="Times New Roman"/>
          <w:color w:val="auto"/>
          <w:lang w:val="en-US"/>
          <w14:textOutline w14:w="0" w14:cap="rnd" w14:cmpd="sng" w14:algn="ctr">
            <w14:noFill/>
            <w14:prstDash w14:val="solid"/>
            <w14:bevel/>
          </w14:textOutline>
        </w:rPr>
        <w:commentReference w:id="18"/>
      </w:r>
      <w:r>
        <w:rPr>
          <w:rFonts w:ascii="Times New Roman" w:hAnsi="Times New Roman"/>
          <w:sz w:val="24"/>
          <w:szCs w:val="24"/>
          <w:lang w:val="en-US"/>
        </w:rPr>
        <w:t xml:space="preserve"> his house is really close to where he works most of the day </w:t>
      </w:r>
      <w:commentRangeStart w:id="19"/>
      <w:r>
        <w:rPr>
          <w:rFonts w:ascii="Times New Roman" w:hAnsi="Times New Roman"/>
          <w:sz w:val="24"/>
          <w:szCs w:val="24"/>
          <w:lang w:val="en-US"/>
        </w:rPr>
        <w:t>so</w:t>
      </w:r>
      <w:commentRangeEnd w:id="19"/>
      <w:r w:rsidR="00F76C67">
        <w:rPr>
          <w:rStyle w:val="CommentReference"/>
          <w:rFonts w:ascii="Times New Roman" w:hAnsi="Times New Roman" w:cs="Times New Roman"/>
          <w:color w:val="auto"/>
          <w:lang w:val="en-US"/>
          <w14:textOutline w14:w="0" w14:cap="rnd" w14:cmpd="sng" w14:algn="ctr">
            <w14:noFill/>
            <w14:prstDash w14:val="solid"/>
            <w14:bevel/>
          </w14:textOutline>
        </w:rPr>
        <w:commentReference w:id="19"/>
      </w:r>
      <w:r>
        <w:rPr>
          <w:rFonts w:ascii="Times New Roman" w:hAnsi="Times New Roman"/>
          <w:sz w:val="24"/>
          <w:szCs w:val="24"/>
          <w:lang w:val="en-US"/>
        </w:rPr>
        <w:t xml:space="preserve"> it's very easy for him to do extra things for the team rather than taking personal time.</w:t>
      </w:r>
      <w:r w:rsidR="00F76C67">
        <w:rPr>
          <w:rFonts w:ascii="Times New Roman" w:hAnsi="Times New Roman"/>
          <w:sz w:val="24"/>
          <w:szCs w:val="24"/>
          <w:lang w:val="en-US"/>
        </w:rPr>
        <w:t xml:space="preserve"> </w:t>
      </w:r>
    </w:p>
    <w:p w14:paraId="36B9B021" w14:textId="709D514A" w:rsidR="000E39B9" w:rsidRDefault="009B6735">
      <w:pPr>
        <w:pStyle w:val="Body"/>
        <w:spacing w:line="480" w:lineRule="auto"/>
        <w:ind w:firstLine="720"/>
        <w:rPr>
          <w:rFonts w:ascii="Times New Roman" w:eastAsia="Times New Roman" w:hAnsi="Times New Roman" w:cs="Times New Roman"/>
          <w:sz w:val="24"/>
          <w:szCs w:val="24"/>
        </w:rPr>
      </w:pPr>
      <w:r>
        <w:rPr>
          <w:rFonts w:ascii="Times New Roman" w:hAnsi="Times New Roman"/>
          <w:sz w:val="24"/>
          <w:szCs w:val="24"/>
          <w:lang w:val="en-US"/>
        </w:rPr>
        <w:t>Listening to Jordan talk about what made him want to coach, I became intereste</w:t>
      </w:r>
      <w:r>
        <w:rPr>
          <w:rFonts w:ascii="Times New Roman" w:hAnsi="Times New Roman"/>
          <w:sz w:val="24"/>
          <w:szCs w:val="24"/>
          <w:lang w:val="en-US"/>
        </w:rPr>
        <w:t>d if he had any role models in his life that helped him choose this career.</w:t>
      </w:r>
      <w:del w:id="20" w:author="Champion, Teddy" w:date="2022-10-13T10:30:00Z">
        <w:r w:rsidDel="00F76C67">
          <w:rPr>
            <w:rFonts w:ascii="Times New Roman" w:hAnsi="Times New Roman"/>
            <w:sz w:val="24"/>
            <w:szCs w:val="24"/>
            <w:lang w:val="en-US"/>
          </w:rPr>
          <w:delText xml:space="preserve">” </w:delText>
        </w:r>
      </w:del>
      <w:ins w:id="21" w:author="Champion, Teddy" w:date="2022-10-13T10:30:00Z">
        <w:r w:rsidR="00F76C67">
          <w:rPr>
            <w:rFonts w:ascii="Times New Roman" w:hAnsi="Times New Roman"/>
            <w:sz w:val="24"/>
            <w:szCs w:val="24"/>
            <w:lang w:val="en-US"/>
          </w:rPr>
          <w:t xml:space="preserve"> “</w:t>
        </w:r>
      </w:ins>
      <w:r>
        <w:rPr>
          <w:rFonts w:ascii="Times New Roman" w:hAnsi="Times New Roman"/>
          <w:sz w:val="24"/>
          <w:szCs w:val="24"/>
          <w:lang w:val="en-US"/>
        </w:rPr>
        <w:t xml:space="preserve">Definitely my coaches and </w:t>
      </w:r>
      <w:r>
        <w:rPr>
          <w:rFonts w:ascii="Times New Roman" w:hAnsi="Times New Roman"/>
          <w:sz w:val="24"/>
          <w:szCs w:val="24"/>
          <w:lang w:val="en-US"/>
        </w:rPr>
        <w:lastRenderedPageBreak/>
        <w:t>my parents for sure, but there were a couple of professors at my college that helped push me in the direction I wanted to go.</w:t>
      </w:r>
      <w:r>
        <w:rPr>
          <w:rFonts w:ascii="Times New Roman" w:hAnsi="Times New Roman"/>
          <w:sz w:val="24"/>
          <w:szCs w:val="24"/>
          <w:lang w:val="en-US"/>
        </w:rPr>
        <w:t xml:space="preserve">” </w:t>
      </w:r>
      <w:r>
        <w:rPr>
          <w:rFonts w:ascii="Times New Roman" w:hAnsi="Times New Roman"/>
          <w:sz w:val="24"/>
          <w:szCs w:val="24"/>
          <w:lang w:val="en-US"/>
        </w:rPr>
        <w:t>He explains how having goo</w:t>
      </w:r>
      <w:r>
        <w:rPr>
          <w:rFonts w:ascii="Times New Roman" w:hAnsi="Times New Roman"/>
          <w:sz w:val="24"/>
          <w:szCs w:val="24"/>
          <w:lang w:val="en-US"/>
        </w:rPr>
        <w:t>d professors and mentors can really help push a person to do a career that they want to do even if they</w:t>
      </w:r>
      <w:r>
        <w:rPr>
          <w:rFonts w:ascii="Times New Roman" w:hAnsi="Times New Roman"/>
          <w:sz w:val="24"/>
          <w:szCs w:val="24"/>
          <w:lang w:val="en-US"/>
        </w:rPr>
        <w:t>’</w:t>
      </w:r>
      <w:r>
        <w:rPr>
          <w:rFonts w:ascii="Times New Roman" w:hAnsi="Times New Roman"/>
          <w:sz w:val="24"/>
          <w:szCs w:val="24"/>
          <w:lang w:val="en-US"/>
        </w:rPr>
        <w:t>re unsure.</w:t>
      </w:r>
    </w:p>
    <w:p w14:paraId="0CA6A1FB" w14:textId="6698F88A" w:rsidR="000E39B9" w:rsidRDefault="009B6735">
      <w:pPr>
        <w:pStyle w:val="Body"/>
        <w:spacing w:line="480" w:lineRule="auto"/>
        <w:ind w:firstLine="720"/>
        <w:rPr>
          <w:rFonts w:ascii="Times New Roman" w:eastAsia="Times New Roman" w:hAnsi="Times New Roman" w:cs="Times New Roman"/>
          <w:sz w:val="24"/>
          <w:szCs w:val="24"/>
        </w:rPr>
      </w:pPr>
      <w:del w:id="22" w:author="Champion, Teddy" w:date="2022-10-13T10:30:00Z">
        <w:r w:rsidDel="00F76C67">
          <w:rPr>
            <w:rFonts w:ascii="Times New Roman" w:hAnsi="Times New Roman"/>
            <w:sz w:val="24"/>
            <w:szCs w:val="24"/>
            <w:lang w:val="en-US"/>
          </w:rPr>
          <w:delText>R</w:delText>
        </w:r>
      </w:del>
      <w:ins w:id="23" w:author="Champion, Teddy" w:date="2022-10-13T10:30:00Z">
        <w:r w:rsidR="00F76C67">
          <w:rPr>
            <w:rFonts w:ascii="Times New Roman" w:hAnsi="Times New Roman"/>
            <w:sz w:val="24"/>
            <w:szCs w:val="24"/>
            <w:lang w:val="en-US"/>
          </w:rPr>
          <w:t>Wr</w:t>
        </w:r>
      </w:ins>
      <w:r>
        <w:rPr>
          <w:rFonts w:ascii="Times New Roman" w:hAnsi="Times New Roman"/>
          <w:sz w:val="24"/>
          <w:szCs w:val="24"/>
          <w:lang w:val="en-US"/>
        </w:rPr>
        <w:t>apping up the interview I asked if his college experiences helped shape him for his career</w:t>
      </w:r>
      <w:r>
        <w:rPr>
          <w:rFonts w:ascii="Times New Roman" w:hAnsi="Times New Roman"/>
          <w:sz w:val="24"/>
          <w:szCs w:val="24"/>
          <w:lang w:val="en-US"/>
        </w:rPr>
        <w:t>.</w:t>
      </w:r>
      <w:r>
        <w:rPr>
          <w:rFonts w:ascii="Times New Roman" w:hAnsi="Times New Roman"/>
          <w:sz w:val="24"/>
          <w:szCs w:val="24"/>
          <w:lang w:val="en-US"/>
        </w:rPr>
        <w:t xml:space="preserve"> </w:t>
      </w:r>
      <w:del w:id="24" w:author="Champion, Teddy" w:date="2022-10-13T10:31:00Z">
        <w:r w:rsidDel="00F76C67">
          <w:rPr>
            <w:rFonts w:ascii="Times New Roman" w:hAnsi="Times New Roman"/>
            <w:sz w:val="24"/>
            <w:szCs w:val="24"/>
            <w:lang w:val="en-US"/>
          </w:rPr>
          <w:delText xml:space="preserve">” </w:delText>
        </w:r>
      </w:del>
      <w:ins w:id="25" w:author="Champion, Teddy" w:date="2022-10-13T10:31:00Z">
        <w:r w:rsidR="00F76C67">
          <w:rPr>
            <w:rFonts w:ascii="Times New Roman" w:hAnsi="Times New Roman"/>
            <w:sz w:val="24"/>
            <w:szCs w:val="24"/>
            <w:lang w:val="en-US"/>
          </w:rPr>
          <w:t>“</w:t>
        </w:r>
      </w:ins>
      <w:r>
        <w:rPr>
          <w:rFonts w:ascii="Times New Roman" w:hAnsi="Times New Roman"/>
          <w:sz w:val="24"/>
          <w:szCs w:val="24"/>
          <w:lang w:val="en-US"/>
        </w:rPr>
        <w:t>I feel that I</w:t>
      </w:r>
      <w:r>
        <w:rPr>
          <w:rFonts w:ascii="Times New Roman" w:hAnsi="Times New Roman"/>
          <w:sz w:val="24"/>
          <w:szCs w:val="24"/>
          <w:lang w:val="en-US"/>
        </w:rPr>
        <w:t>’</w:t>
      </w:r>
      <w:r>
        <w:rPr>
          <w:rFonts w:ascii="Times New Roman" w:hAnsi="Times New Roman"/>
          <w:sz w:val="24"/>
          <w:szCs w:val="24"/>
          <w:lang w:val="en-US"/>
        </w:rPr>
        <w:t>m prepared by choosing psycholog</w:t>
      </w:r>
      <w:r>
        <w:rPr>
          <w:rFonts w:ascii="Times New Roman" w:hAnsi="Times New Roman"/>
          <w:sz w:val="24"/>
          <w:szCs w:val="24"/>
          <w:lang w:val="en-US"/>
        </w:rPr>
        <w:t>y as my major because it taught me how we as people develop and how different people learn things and I feel like it helped open this career up for me.</w:t>
      </w:r>
      <w:r>
        <w:rPr>
          <w:rFonts w:ascii="Times New Roman" w:hAnsi="Times New Roman"/>
          <w:sz w:val="24"/>
          <w:szCs w:val="24"/>
          <w:lang w:val="en-US"/>
        </w:rPr>
        <w:t xml:space="preserve">” </w:t>
      </w:r>
      <w:r>
        <w:rPr>
          <w:rFonts w:ascii="Times New Roman" w:hAnsi="Times New Roman"/>
          <w:sz w:val="24"/>
          <w:szCs w:val="24"/>
          <w:lang w:val="en-US"/>
        </w:rPr>
        <w:t xml:space="preserve">Learning how to help and teach different types of people is a big part of coaching, and it has already </w:t>
      </w:r>
      <w:r>
        <w:rPr>
          <w:rFonts w:ascii="Times New Roman" w:hAnsi="Times New Roman"/>
          <w:sz w:val="24"/>
          <w:szCs w:val="24"/>
          <w:lang w:val="en-US"/>
        </w:rPr>
        <w:t>helped Jordan in his short time of being a collegiate coach.</w:t>
      </w:r>
    </w:p>
    <w:p w14:paraId="6FA0D24D" w14:textId="612752E2" w:rsidR="000E39B9" w:rsidRDefault="009B6735">
      <w:pPr>
        <w:pStyle w:val="Body"/>
        <w:spacing w:line="480" w:lineRule="auto"/>
        <w:ind w:firstLine="720"/>
        <w:rPr>
          <w:rFonts w:ascii="Times New Roman" w:eastAsia="Times New Roman" w:hAnsi="Times New Roman" w:cs="Times New Roman"/>
          <w:sz w:val="24"/>
          <w:szCs w:val="24"/>
        </w:rPr>
      </w:pPr>
      <w:r>
        <w:rPr>
          <w:rFonts w:ascii="Times New Roman" w:hAnsi="Times New Roman"/>
          <w:sz w:val="24"/>
          <w:szCs w:val="24"/>
          <w:lang w:val="en-US"/>
        </w:rPr>
        <w:t xml:space="preserve">I finished the interview by asking Jordan how he would describe a life of significance. He answered with </w:t>
      </w:r>
      <w:del w:id="26" w:author="Champion, Teddy" w:date="2022-10-13T10:32:00Z">
        <w:r w:rsidDel="00F76C67">
          <w:rPr>
            <w:rFonts w:ascii="Times New Roman" w:hAnsi="Times New Roman"/>
            <w:sz w:val="24"/>
            <w:szCs w:val="24"/>
            <w:lang w:val="en-US"/>
          </w:rPr>
          <w:delText xml:space="preserve">“ </w:delText>
        </w:r>
        <w:r w:rsidDel="00F76C67">
          <w:rPr>
            <w:rFonts w:ascii="Times New Roman" w:hAnsi="Times New Roman"/>
            <w:sz w:val="24"/>
            <w:szCs w:val="24"/>
            <w:lang w:val="en-US"/>
          </w:rPr>
          <w:delText>A</w:delText>
        </w:r>
      </w:del>
      <w:ins w:id="27" w:author="Champion, Teddy" w:date="2022-10-13T10:32:00Z">
        <w:r w:rsidR="00F76C67">
          <w:rPr>
            <w:rFonts w:ascii="Times New Roman" w:hAnsi="Times New Roman"/>
            <w:sz w:val="24"/>
            <w:szCs w:val="24"/>
            <w:lang w:val="en-US"/>
          </w:rPr>
          <w:t>“A</w:t>
        </w:r>
      </w:ins>
      <w:r>
        <w:rPr>
          <w:rFonts w:ascii="Times New Roman" w:hAnsi="Times New Roman"/>
          <w:sz w:val="24"/>
          <w:szCs w:val="24"/>
          <w:lang w:val="en-US"/>
        </w:rPr>
        <w:t xml:space="preserve"> life of significance means something different for each person but for me living a lif</w:t>
      </w:r>
      <w:r>
        <w:rPr>
          <w:rFonts w:ascii="Times New Roman" w:hAnsi="Times New Roman"/>
          <w:sz w:val="24"/>
          <w:szCs w:val="24"/>
          <w:lang w:val="en-US"/>
        </w:rPr>
        <w:t xml:space="preserve">e of significance is </w:t>
      </w:r>
      <w:commentRangeStart w:id="28"/>
      <w:r>
        <w:rPr>
          <w:rFonts w:ascii="Times New Roman" w:hAnsi="Times New Roman"/>
          <w:sz w:val="24"/>
          <w:szCs w:val="24"/>
          <w:lang w:val="en-US"/>
        </w:rPr>
        <w:t>leaving a positive impact on every single person you meet and everywhere you go and trying to leave every bad situation in a better place behind you than it was in front of you.</w:t>
      </w:r>
      <w:r>
        <w:rPr>
          <w:rFonts w:ascii="Times New Roman" w:hAnsi="Times New Roman"/>
          <w:sz w:val="24"/>
          <w:szCs w:val="24"/>
          <w:lang w:val="en-US"/>
        </w:rPr>
        <w:t xml:space="preserve">” </w:t>
      </w:r>
      <w:r>
        <w:rPr>
          <w:rFonts w:ascii="Times New Roman" w:hAnsi="Times New Roman"/>
          <w:sz w:val="24"/>
          <w:szCs w:val="24"/>
          <w:lang w:val="en-US"/>
        </w:rPr>
        <w:t>The way that Jordan interprets a life of significance is</w:t>
      </w:r>
      <w:r>
        <w:rPr>
          <w:rFonts w:ascii="Times New Roman" w:hAnsi="Times New Roman"/>
          <w:sz w:val="24"/>
          <w:szCs w:val="24"/>
          <w:lang w:val="en-US"/>
        </w:rPr>
        <w:t xml:space="preserve"> how I wish every single person would. Leaving positive impacts on people is a powerful tool and could help solve problems before they are started.</w:t>
      </w:r>
    </w:p>
    <w:p w14:paraId="07B0D60D" w14:textId="77777777" w:rsidR="000E39B9" w:rsidRDefault="009B6735">
      <w:pPr>
        <w:pStyle w:val="Body"/>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ab/>
        <w:t>While interviewing Jordan I took away many things but most importantly I took away his experience and how h</w:t>
      </w:r>
      <w:r>
        <w:rPr>
          <w:rFonts w:ascii="Times New Roman" w:eastAsia="Times New Roman" w:hAnsi="Times New Roman" w:cs="Times New Roman"/>
          <w:sz w:val="24"/>
          <w:szCs w:val="24"/>
          <w:lang w:val="en-US"/>
        </w:rPr>
        <w:t>e used his college to help him and in the next couple years when I</w:t>
      </w:r>
      <w:r>
        <w:rPr>
          <w:rFonts w:ascii="Times New Roman" w:hAnsi="Times New Roman"/>
          <w:sz w:val="24"/>
          <w:szCs w:val="24"/>
          <w:lang w:val="en-US"/>
        </w:rPr>
        <w:t>’</w:t>
      </w:r>
      <w:r>
        <w:rPr>
          <w:rFonts w:ascii="Times New Roman" w:hAnsi="Times New Roman"/>
          <w:sz w:val="24"/>
          <w:szCs w:val="24"/>
          <w:lang w:val="en-US"/>
        </w:rPr>
        <w:t>m looking for my career I will use my college experience to do the same.</w:t>
      </w:r>
      <w:commentRangeEnd w:id="28"/>
      <w:r w:rsidR="00F76C67">
        <w:rPr>
          <w:rStyle w:val="CommentReference"/>
          <w:rFonts w:ascii="Times New Roman" w:hAnsi="Times New Roman" w:cs="Times New Roman"/>
          <w:color w:val="auto"/>
          <w:lang w:val="en-US"/>
          <w14:textOutline w14:w="0" w14:cap="rnd" w14:cmpd="sng" w14:algn="ctr">
            <w14:noFill/>
            <w14:prstDash w14:val="solid"/>
            <w14:bevel/>
          </w14:textOutline>
        </w:rPr>
        <w:commentReference w:id="28"/>
      </w:r>
    </w:p>
    <w:p w14:paraId="261070CA" w14:textId="05296DED" w:rsidR="000E39B9" w:rsidRDefault="000E39B9">
      <w:pPr>
        <w:pStyle w:val="Body"/>
        <w:spacing w:line="480" w:lineRule="auto"/>
      </w:pPr>
    </w:p>
    <w:p w14:paraId="216AC077" w14:textId="4D30E346" w:rsidR="003C1F46" w:rsidRDefault="003C1F46">
      <w:pPr>
        <w:pStyle w:val="Body"/>
        <w:spacing w:line="480" w:lineRule="auto"/>
      </w:pPr>
      <w:r>
        <w:tab/>
        <w:t xml:space="preserve">ADD A WORKS </w:t>
      </w:r>
      <w:proofErr w:type="spellStart"/>
      <w:r>
        <w:t>CITED</w:t>
      </w:r>
      <w:proofErr w:type="spellEnd"/>
      <w:r>
        <w:t xml:space="preserve"> PAGE</w:t>
      </w:r>
    </w:p>
    <w:p w14:paraId="678BCA14" w14:textId="77777777" w:rsidR="003C1F46" w:rsidRDefault="003C1F46">
      <w:pPr>
        <w:pStyle w:val="Body"/>
        <w:spacing w:line="480" w:lineRule="auto"/>
      </w:pPr>
      <w:bookmarkStart w:id="29" w:name="_GoBack"/>
      <w:bookmarkEnd w:id="29"/>
    </w:p>
    <w:p w14:paraId="2F27B591" w14:textId="51F114E7" w:rsidR="00F76C67" w:rsidRPr="00F76C67" w:rsidRDefault="00F76C67" w:rsidP="00F76C67">
      <w:pPr>
        <w:pStyle w:val="Body"/>
        <w:spacing w:line="480" w:lineRule="auto"/>
        <w:ind w:left="2160"/>
        <w:rPr>
          <w:i/>
        </w:rPr>
      </w:pPr>
      <w:r>
        <w:rPr>
          <w:i/>
        </w:rPr>
        <w:t>Excellent write up. Seems like the interview went well, and I like how you give the reader a purpose and a strong conclusion.</w:t>
      </w:r>
    </w:p>
    <w:sectPr w:rsidR="00F76C67" w:rsidRPr="00F76C67">
      <w:headerReference w:type="default" r:id="rId9"/>
      <w:footerReference w:type="default" r:id="rId10"/>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Champion, Teddy" w:date="2022-10-13T10:28:00Z" w:initials="CT">
    <w:p w14:paraId="2C954298" w14:textId="171DE6D2" w:rsidR="00C910A1" w:rsidRDefault="00C910A1">
      <w:pPr>
        <w:pStyle w:val="CommentText"/>
      </w:pPr>
      <w:r>
        <w:rPr>
          <w:rStyle w:val="CommentReference"/>
        </w:rPr>
        <w:annotationRef/>
      </w:r>
      <w:r>
        <w:t xml:space="preserve">Interesting idea, that swimming is an institution, not just </w:t>
      </w:r>
      <w:r w:rsidR="00F76C67">
        <w:t xml:space="preserve">an exercise or pastime </w:t>
      </w:r>
    </w:p>
  </w:comment>
  <w:comment w:id="18" w:author="Champion, Teddy" w:date="2022-10-13T10:29:00Z" w:initials="CT">
    <w:p w14:paraId="1A99D03A" w14:textId="19D61238" w:rsidR="00F76C67" w:rsidRDefault="00F76C67">
      <w:pPr>
        <w:pStyle w:val="CommentText"/>
      </w:pPr>
      <w:r>
        <w:rPr>
          <w:rStyle w:val="CommentReference"/>
        </w:rPr>
        <w:annotationRef/>
      </w:r>
    </w:p>
  </w:comment>
  <w:comment w:id="19" w:author="Champion, Teddy" w:date="2022-10-13T10:29:00Z" w:initials="CT">
    <w:p w14:paraId="4485BD51" w14:textId="041EFDA9" w:rsidR="00F76C67" w:rsidRDefault="00F76C67">
      <w:pPr>
        <w:pStyle w:val="CommentText"/>
      </w:pPr>
      <w:r>
        <w:rPr>
          <w:rStyle w:val="CommentReference"/>
        </w:rPr>
        <w:annotationRef/>
      </w:r>
      <w:r>
        <w:t xml:space="preserve">Try to avoid using “so” twice in one sentence </w:t>
      </w:r>
    </w:p>
  </w:comment>
  <w:comment w:id="28" w:author="Champion, Teddy" w:date="2022-10-13T10:33:00Z" w:initials="CT">
    <w:p w14:paraId="3CA39DAA" w14:textId="70E78EEB" w:rsidR="00F76C67" w:rsidRDefault="00F76C67">
      <w:pPr>
        <w:pStyle w:val="CommentText"/>
      </w:pPr>
      <w:r>
        <w:rPr>
          <w:rStyle w:val="CommentReference"/>
        </w:rPr>
        <w:annotationRef/>
      </w:r>
      <w:r>
        <w:t>Very good conclusion!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C954298" w15:done="0"/>
  <w15:commentEx w15:paraId="1A99D03A" w15:done="0"/>
  <w15:commentEx w15:paraId="4485BD51" w15:done="0"/>
  <w15:commentEx w15:paraId="3CA39DA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954298" w16cid:durableId="26F266BE"/>
  <w16cid:commentId w16cid:paraId="1A99D03A" w16cid:durableId="26F26707"/>
  <w16cid:commentId w16cid:paraId="4485BD51" w16cid:durableId="26F2670B"/>
  <w16cid:commentId w16cid:paraId="3CA39DAA" w16cid:durableId="26F267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470EB" w14:textId="77777777" w:rsidR="009B6735" w:rsidRDefault="009B6735">
      <w:r>
        <w:separator/>
      </w:r>
    </w:p>
  </w:endnote>
  <w:endnote w:type="continuationSeparator" w:id="0">
    <w:p w14:paraId="482DEE7E" w14:textId="77777777" w:rsidR="009B6735" w:rsidRDefault="009B6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34506" w14:textId="77777777" w:rsidR="000E39B9" w:rsidRDefault="000E39B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C256B" w14:textId="77777777" w:rsidR="009B6735" w:rsidRDefault="009B6735">
      <w:r>
        <w:separator/>
      </w:r>
    </w:p>
  </w:footnote>
  <w:footnote w:type="continuationSeparator" w:id="0">
    <w:p w14:paraId="2FE825D9" w14:textId="77777777" w:rsidR="009B6735" w:rsidRDefault="009B6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CB972" w14:textId="77777777" w:rsidR="000E39B9" w:rsidRDefault="000E39B9">
    <w:pPr>
      <w:pStyle w:val="HeaderFoot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displayBackgroundShape/>
  <w:activeWritingStyle w:appName="MSWord" w:lang="de-DE" w:vendorID="64" w:dllVersion="4096" w:nlCheck="1" w:checkStyle="0"/>
  <w:activeWritingStyle w:appName="MSWord" w:lang="en-US" w:vendorID="64" w:dllVersion="4096"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39B9"/>
    <w:rsid w:val="000E39B9"/>
    <w:rsid w:val="003C1F46"/>
    <w:rsid w:val="00761642"/>
    <w:rsid w:val="00804749"/>
    <w:rsid w:val="009B6735"/>
    <w:rsid w:val="00BE69B9"/>
    <w:rsid w:val="00C910A1"/>
    <w:rsid w:val="00F22F17"/>
    <w:rsid w:val="00F76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A412908"/>
  <w15:docId w15:val="{BA2D80B9-D052-5D48-A076-4C3E9FC1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line="276" w:lineRule="auto"/>
    </w:pPr>
    <w:rPr>
      <w:rFonts w:ascii="Arial" w:hAnsi="Arial" w:cs="Arial Unicode MS"/>
      <w:color w:val="000000"/>
      <w:sz w:val="22"/>
      <w:szCs w:val="22"/>
      <w:u w:color="000000"/>
      <w:lang w:val="de-DE"/>
      <w14:textOutline w14:w="0" w14:cap="flat" w14:cmpd="sng" w14:algn="ctr">
        <w14:noFill/>
        <w14:prstDash w14:val="solid"/>
        <w14:bevel/>
      </w14:textOutline>
    </w:rPr>
  </w:style>
  <w:style w:type="paragraph" w:styleId="BalloonText">
    <w:name w:val="Balloon Text"/>
    <w:basedOn w:val="Normal"/>
    <w:link w:val="BalloonTextChar"/>
    <w:uiPriority w:val="99"/>
    <w:semiHidden/>
    <w:unhideWhenUsed/>
    <w:rsid w:val="00F22F17"/>
    <w:rPr>
      <w:sz w:val="18"/>
      <w:szCs w:val="18"/>
    </w:rPr>
  </w:style>
  <w:style w:type="character" w:customStyle="1" w:styleId="BalloonTextChar">
    <w:name w:val="Balloon Text Char"/>
    <w:basedOn w:val="DefaultParagraphFont"/>
    <w:link w:val="BalloonText"/>
    <w:uiPriority w:val="99"/>
    <w:semiHidden/>
    <w:rsid w:val="00F22F17"/>
    <w:rPr>
      <w:sz w:val="18"/>
      <w:szCs w:val="18"/>
    </w:rPr>
  </w:style>
  <w:style w:type="character" w:styleId="CommentReference">
    <w:name w:val="annotation reference"/>
    <w:basedOn w:val="DefaultParagraphFont"/>
    <w:uiPriority w:val="99"/>
    <w:semiHidden/>
    <w:unhideWhenUsed/>
    <w:rsid w:val="00C910A1"/>
    <w:rPr>
      <w:sz w:val="16"/>
      <w:szCs w:val="16"/>
    </w:rPr>
  </w:style>
  <w:style w:type="paragraph" w:styleId="CommentText">
    <w:name w:val="annotation text"/>
    <w:basedOn w:val="Normal"/>
    <w:link w:val="CommentTextChar"/>
    <w:uiPriority w:val="99"/>
    <w:semiHidden/>
    <w:unhideWhenUsed/>
    <w:rsid w:val="00C910A1"/>
    <w:rPr>
      <w:sz w:val="20"/>
      <w:szCs w:val="20"/>
    </w:rPr>
  </w:style>
  <w:style w:type="character" w:customStyle="1" w:styleId="CommentTextChar">
    <w:name w:val="Comment Text Char"/>
    <w:basedOn w:val="DefaultParagraphFont"/>
    <w:link w:val="CommentText"/>
    <w:uiPriority w:val="99"/>
    <w:semiHidden/>
    <w:rsid w:val="00C910A1"/>
  </w:style>
  <w:style w:type="paragraph" w:styleId="CommentSubject">
    <w:name w:val="annotation subject"/>
    <w:basedOn w:val="CommentText"/>
    <w:next w:val="CommentText"/>
    <w:link w:val="CommentSubjectChar"/>
    <w:uiPriority w:val="99"/>
    <w:semiHidden/>
    <w:unhideWhenUsed/>
    <w:rsid w:val="00C910A1"/>
    <w:rPr>
      <w:b/>
      <w:bCs/>
    </w:rPr>
  </w:style>
  <w:style w:type="character" w:customStyle="1" w:styleId="CommentSubjectChar">
    <w:name w:val="Comment Subject Char"/>
    <w:basedOn w:val="CommentTextChar"/>
    <w:link w:val="CommentSubject"/>
    <w:uiPriority w:val="99"/>
    <w:semiHidden/>
    <w:rsid w:val="00C910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6</cp:revision>
  <dcterms:created xsi:type="dcterms:W3CDTF">2022-10-13T14:55:00Z</dcterms:created>
  <dcterms:modified xsi:type="dcterms:W3CDTF">2022-10-13T15:38:00Z</dcterms:modified>
</cp:coreProperties>
</file>